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D0385F" w14:textId="77777777" w:rsidR="00FD028A" w:rsidRPr="00FD028A" w:rsidRDefault="00FD028A" w:rsidP="00FD028A">
      <w:pPr>
        <w:spacing w:after="0" w:line="240" w:lineRule="auto"/>
        <w:rPr>
          <w:del w:id="0" w:author="Autor"/>
          <w:rFonts w:eastAsia="Times New Roman" w:cs="Times New Roman"/>
          <w:sz w:val="20"/>
          <w:szCs w:val="20"/>
        </w:rPr>
      </w:pPr>
      <w:bookmarkStart w:id="1" w:name="_GoBack"/>
      <w:bookmarkEnd w:id="1"/>
      <w:del w:id="2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5408" behindDoc="1" locked="0" layoutInCell="1" allowOverlap="1" wp14:anchorId="14A53F06" wp14:editId="226F81C1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6" name="Obrázok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4384" behindDoc="0" locked="0" layoutInCell="1" allowOverlap="1" wp14:anchorId="2AD181E9" wp14:editId="42719558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3360" behindDoc="0" locked="1" layoutInCell="1" allowOverlap="1" wp14:anchorId="1A7B38AC" wp14:editId="0439E0F3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530F72C5" w14:textId="77777777" w:rsidR="00FD028A" w:rsidRPr="00FD028A" w:rsidRDefault="00FD028A" w:rsidP="00FD028A">
      <w:pPr>
        <w:spacing w:after="0" w:line="240" w:lineRule="auto"/>
        <w:jc w:val="center"/>
        <w:rPr>
          <w:del w:id="3" w:author="Autor"/>
          <w:rFonts w:eastAsia="Times New Roman" w:cs="Times New Roman"/>
          <w:sz w:val="20"/>
          <w:szCs w:val="20"/>
        </w:rPr>
      </w:pPr>
    </w:p>
    <w:p w14:paraId="12B2DCBD" w14:textId="77777777" w:rsidR="00FD028A" w:rsidRPr="00FD028A" w:rsidRDefault="00FD028A" w:rsidP="00FD028A">
      <w:pPr>
        <w:spacing w:after="0" w:line="240" w:lineRule="auto"/>
        <w:jc w:val="center"/>
        <w:rPr>
          <w:del w:id="4" w:author="Autor"/>
          <w:rFonts w:eastAsia="Times New Roman" w:cs="Times New Roman"/>
          <w:b/>
          <w:sz w:val="20"/>
          <w:szCs w:val="20"/>
        </w:rPr>
      </w:pPr>
    </w:p>
    <w:p w14:paraId="72CB0B16" w14:textId="77777777" w:rsidR="00FD028A" w:rsidRPr="00FD028A" w:rsidRDefault="00FD028A" w:rsidP="00FD028A">
      <w:pPr>
        <w:spacing w:after="0" w:line="240" w:lineRule="auto"/>
        <w:jc w:val="center"/>
        <w:rPr>
          <w:del w:id="5" w:author="Autor"/>
          <w:rFonts w:eastAsia="Times New Roman" w:cs="Times New Roman"/>
          <w:b/>
          <w:sz w:val="20"/>
          <w:szCs w:val="20"/>
        </w:rPr>
      </w:pPr>
    </w:p>
    <w:p w14:paraId="72752F52" w14:textId="77777777" w:rsidR="00FD028A" w:rsidRPr="00FD028A" w:rsidRDefault="00FD028A" w:rsidP="00FD028A">
      <w:pPr>
        <w:spacing w:after="0" w:line="240" w:lineRule="auto"/>
        <w:jc w:val="center"/>
        <w:rPr>
          <w:del w:id="6" w:author="Autor"/>
          <w:rFonts w:eastAsia="Times New Roman" w:cs="Times New Roman"/>
          <w:b/>
          <w:sz w:val="20"/>
          <w:szCs w:val="20"/>
        </w:rPr>
      </w:pPr>
    </w:p>
    <w:p w14:paraId="63D89B51" w14:textId="77777777" w:rsidR="00FD028A" w:rsidRPr="00FD028A" w:rsidRDefault="000B2829" w:rsidP="00FD028A">
      <w:pPr>
        <w:spacing w:after="0" w:line="240" w:lineRule="auto"/>
        <w:rPr>
          <w:ins w:id="7" w:author="Autor"/>
          <w:rFonts w:eastAsia="Times New Roman" w:cs="Times New Roman"/>
          <w:sz w:val="20"/>
          <w:szCs w:val="20"/>
        </w:rPr>
      </w:pPr>
      <w:ins w:id="8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1312" behindDoc="1" locked="0" layoutInCell="1" allowOverlap="1" wp14:anchorId="6CBF4A61" wp14:editId="0195533E">
              <wp:simplePos x="0" y="0"/>
              <wp:positionH relativeFrom="column">
                <wp:posOffset>4380865</wp:posOffset>
              </wp:positionH>
              <wp:positionV relativeFrom="paragraph">
                <wp:posOffset>-6350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BF50ED">
          <w:rPr>
            <w:b/>
            <w:noProof/>
          </w:rPr>
          <w:drawing>
            <wp:anchor distT="0" distB="0" distL="114300" distR="114300" simplePos="0" relativeHeight="251660288" behindDoc="0" locked="0" layoutInCell="1" allowOverlap="1" wp14:anchorId="078694DB" wp14:editId="51094C41">
              <wp:simplePos x="0" y="0"/>
              <wp:positionH relativeFrom="column">
                <wp:posOffset>-47984</wp:posOffset>
              </wp:positionH>
              <wp:positionV relativeFrom="paragraph">
                <wp:posOffset>-7317</wp:posOffset>
              </wp:positionV>
              <wp:extent cx="1374775" cy="899795"/>
              <wp:effectExtent l="0" t="0" r="0" b="0"/>
              <wp:wrapNone/>
              <wp:docPr id="8" name="Obrázok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FD028A" w:rsidRPr="00FD028A" w:rsidDel="00E701EB">
          <w:rPr>
            <w:rFonts w:eastAsia="Times New Roman" w:cs="Times New Roman"/>
            <w:sz w:val="20"/>
            <w:szCs w:val="20"/>
          </w:rPr>
          <w:t xml:space="preserve"> </w:t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  <w:t xml:space="preserve">    </w:t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</w:r>
        <w:r w:rsidR="00FD028A" w:rsidRPr="00FD028A">
          <w:rPr>
            <w:rFonts w:eastAsia="Times New Roman" w:cs="Times New Roman"/>
            <w:sz w:val="20"/>
            <w:szCs w:val="20"/>
          </w:rPr>
          <w:tab/>
          <w:t xml:space="preserve">         </w:t>
        </w:r>
      </w:ins>
    </w:p>
    <w:p w14:paraId="07CB515D" w14:textId="77777777" w:rsidR="00FD028A" w:rsidRPr="00FD028A" w:rsidRDefault="00FD028A" w:rsidP="00FD028A">
      <w:pPr>
        <w:spacing w:after="0" w:line="240" w:lineRule="auto"/>
        <w:jc w:val="center"/>
        <w:rPr>
          <w:ins w:id="9" w:author="Autor"/>
          <w:rFonts w:eastAsia="Times New Roman" w:cs="Times New Roman"/>
          <w:sz w:val="20"/>
          <w:szCs w:val="20"/>
        </w:rPr>
      </w:pPr>
    </w:p>
    <w:p w14:paraId="1DFD1595" w14:textId="77777777" w:rsidR="00FD028A" w:rsidRPr="00FD028A" w:rsidRDefault="00FD028A" w:rsidP="00FD028A">
      <w:pPr>
        <w:spacing w:after="0" w:line="240" w:lineRule="auto"/>
        <w:jc w:val="center"/>
        <w:rPr>
          <w:ins w:id="10" w:author="Autor"/>
          <w:rFonts w:eastAsia="Times New Roman" w:cs="Times New Roman"/>
          <w:b/>
          <w:sz w:val="20"/>
          <w:szCs w:val="20"/>
        </w:rPr>
      </w:pPr>
    </w:p>
    <w:p w14:paraId="1131C2D5" w14:textId="77777777" w:rsidR="00FD028A" w:rsidRPr="00FD028A" w:rsidRDefault="00FD028A" w:rsidP="00FD028A">
      <w:pPr>
        <w:spacing w:after="0" w:line="240" w:lineRule="auto"/>
        <w:jc w:val="center"/>
        <w:rPr>
          <w:ins w:id="11" w:author="Autor"/>
          <w:rFonts w:eastAsia="Times New Roman" w:cs="Times New Roman"/>
          <w:b/>
          <w:sz w:val="20"/>
          <w:szCs w:val="20"/>
        </w:rPr>
      </w:pPr>
    </w:p>
    <w:p w14:paraId="3D0C26B8" w14:textId="77777777" w:rsidR="00FD028A" w:rsidRPr="00FD028A" w:rsidRDefault="00FD028A" w:rsidP="00FD028A">
      <w:pPr>
        <w:spacing w:after="0" w:line="240" w:lineRule="auto"/>
        <w:jc w:val="center"/>
        <w:rPr>
          <w:ins w:id="12" w:author="Autor"/>
          <w:rFonts w:eastAsia="Times New Roman" w:cs="Times New Roman"/>
          <w:b/>
          <w:sz w:val="20"/>
          <w:szCs w:val="20"/>
        </w:rPr>
      </w:pPr>
    </w:p>
    <w:p w14:paraId="1636234F" w14:textId="77777777" w:rsidR="00FD028A" w:rsidRDefault="00FD028A" w:rsidP="00FD028A">
      <w:pPr>
        <w:spacing w:after="0" w:line="240" w:lineRule="auto"/>
        <w:jc w:val="center"/>
        <w:rPr>
          <w:ins w:id="13" w:author="Autor"/>
          <w:rFonts w:eastAsia="Times New Roman" w:cs="Times New Roman"/>
          <w:b/>
          <w:sz w:val="20"/>
          <w:szCs w:val="20"/>
        </w:rPr>
      </w:pPr>
    </w:p>
    <w:p w14:paraId="35F54599" w14:textId="77777777" w:rsidR="000B2829" w:rsidRDefault="000B2829" w:rsidP="00FD028A">
      <w:pPr>
        <w:spacing w:after="0" w:line="240" w:lineRule="auto"/>
        <w:jc w:val="center"/>
        <w:rPr>
          <w:ins w:id="14" w:author="Autor"/>
          <w:rFonts w:eastAsia="Times New Roman" w:cs="Times New Roman"/>
          <w:b/>
          <w:sz w:val="20"/>
          <w:szCs w:val="20"/>
        </w:rPr>
      </w:pPr>
    </w:p>
    <w:p w14:paraId="1D7BC564" w14:textId="77777777" w:rsidR="000B2829" w:rsidRDefault="000B2829" w:rsidP="00796980">
      <w:pPr>
        <w:spacing w:before="120" w:after="0" w:line="120" w:lineRule="auto"/>
        <w:ind w:right="6804"/>
        <w:jc w:val="center"/>
        <w:rPr>
          <w:ins w:id="15" w:author="Autor"/>
          <w:rFonts w:ascii="Arial" w:hAnsi="Arial" w:cs="Arial"/>
          <w:sz w:val="20"/>
          <w:szCs w:val="20"/>
        </w:rPr>
      </w:pPr>
      <w:ins w:id="16" w:author="Autor">
        <w:r w:rsidRPr="00BF50ED">
          <w:rPr>
            <w:rFonts w:ascii="Arial" w:hAnsi="Arial" w:cs="Arial"/>
            <w:sz w:val="20"/>
            <w:szCs w:val="20"/>
          </w:rPr>
          <w:t>Európska únia</w:t>
        </w:r>
      </w:ins>
    </w:p>
    <w:p w14:paraId="305059C2" w14:textId="77777777" w:rsidR="000B2829" w:rsidRDefault="000B2829" w:rsidP="00796980">
      <w:pPr>
        <w:spacing w:before="120" w:after="0" w:line="120" w:lineRule="auto"/>
        <w:ind w:right="6804"/>
        <w:jc w:val="center"/>
        <w:rPr>
          <w:ins w:id="17" w:author="Autor"/>
          <w:rFonts w:ascii="Arial" w:hAnsi="Arial" w:cs="Arial"/>
          <w:sz w:val="20"/>
          <w:szCs w:val="20"/>
        </w:rPr>
      </w:pPr>
      <w:ins w:id="18" w:author="Autor">
        <w:r w:rsidRPr="00BF50ED">
          <w:rPr>
            <w:rFonts w:ascii="Arial" w:hAnsi="Arial" w:cs="Arial"/>
            <w:sz w:val="20"/>
            <w:szCs w:val="20"/>
          </w:rPr>
          <w:t>Európsky fond</w:t>
        </w:r>
      </w:ins>
    </w:p>
    <w:p w14:paraId="15902572" w14:textId="77777777" w:rsidR="000B2829" w:rsidRDefault="000B2829" w:rsidP="00796980">
      <w:pPr>
        <w:spacing w:before="120" w:after="0" w:line="120" w:lineRule="auto"/>
        <w:ind w:right="6804"/>
        <w:jc w:val="center"/>
        <w:rPr>
          <w:ins w:id="19" w:author="Autor"/>
          <w:rFonts w:ascii="Arial" w:hAnsi="Arial" w:cs="Arial"/>
          <w:sz w:val="20"/>
          <w:szCs w:val="20"/>
        </w:rPr>
      </w:pPr>
      <w:ins w:id="20" w:author="Autor">
        <w:r>
          <w:rPr>
            <w:rFonts w:ascii="Arial" w:hAnsi="Arial" w:cs="Arial"/>
            <w:sz w:val="20"/>
            <w:szCs w:val="20"/>
          </w:rPr>
          <w:t>r</w:t>
        </w:r>
        <w:r w:rsidRPr="00BF50ED">
          <w:rPr>
            <w:rFonts w:ascii="Arial" w:hAnsi="Arial" w:cs="Arial"/>
            <w:sz w:val="20"/>
            <w:szCs w:val="20"/>
          </w:rPr>
          <w:t>egionálneho</w:t>
        </w:r>
      </w:ins>
    </w:p>
    <w:p w14:paraId="55F94235" w14:textId="77777777" w:rsidR="000B2829" w:rsidRPr="00796980" w:rsidRDefault="000B2829" w:rsidP="00796980">
      <w:pPr>
        <w:spacing w:before="120" w:after="0" w:line="120" w:lineRule="auto"/>
        <w:ind w:right="6804"/>
        <w:jc w:val="center"/>
        <w:rPr>
          <w:ins w:id="21" w:author="Autor"/>
          <w:rFonts w:ascii="Arial" w:eastAsia="Times New Roman" w:hAnsi="Arial" w:cs="Arial"/>
          <w:sz w:val="20"/>
          <w:szCs w:val="20"/>
        </w:rPr>
      </w:pPr>
      <w:ins w:id="22" w:author="Autor">
        <w:r w:rsidRPr="00BF50ED">
          <w:rPr>
            <w:rFonts w:ascii="Arial" w:hAnsi="Arial" w:cs="Arial"/>
            <w:sz w:val="20"/>
            <w:szCs w:val="20"/>
          </w:rPr>
          <w:t>rozvoja</w:t>
        </w:r>
      </w:ins>
    </w:p>
    <w:p w14:paraId="566DC325" w14:textId="77777777" w:rsidR="000B2829" w:rsidRPr="00FD028A" w:rsidRDefault="000B2829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4BE43EC1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473334">
            <w:rPr>
              <w:rFonts w:eastAsia="Times New Roman" w:cs="Times New Roman"/>
              <w:b/>
              <w:sz w:val="40"/>
              <w:szCs w:val="20"/>
            </w:rPr>
            <w:t>9</w:t>
          </w:r>
        </w:sdtContent>
      </w:sdt>
    </w:p>
    <w:p w14:paraId="0E484390" w14:textId="40B72DF5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2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1208841794"/>
          <w:placeholder>
            <w:docPart w:val="5E86429352E54A32A6D85612FA581F13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3"/>
          <w:del w:id="24" w:author="Autor">
            <w:r w:rsidR="00AA2BAF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5" w:author="Autor"/>
        </w:sdtContent>
      </w:sdt>
      <w:customXmlDelRangeEnd w:id="25"/>
      <w:customXmlInsRangeStart w:id="2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6"/>
          <w:ins w:id="27" w:author="Autor">
            <w:r w:rsidR="00473334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28" w:author="Autor"/>
        </w:sdtContent>
      </w:sdt>
      <w:customXmlInsRangeEnd w:id="28"/>
    </w:p>
    <w:p w14:paraId="4E6AF455" w14:textId="77777777" w:rsidR="00FD028A" w:rsidRPr="00FD028A" w:rsidRDefault="00FD028A" w:rsidP="00FD028A">
      <w:pPr>
        <w:spacing w:after="0" w:line="240" w:lineRule="auto"/>
        <w:jc w:val="center"/>
        <w:rPr>
          <w:del w:id="29" w:author="Autor"/>
          <w:rFonts w:eastAsia="Times New Roman" w:cs="Times New Roman"/>
          <w:b/>
          <w:sz w:val="20"/>
          <w:szCs w:val="20"/>
        </w:rPr>
      </w:pPr>
    </w:p>
    <w:p w14:paraId="782C4308" w14:textId="77777777" w:rsidR="00FD028A" w:rsidRPr="00FD028A" w:rsidRDefault="00FD028A" w:rsidP="00FD028A">
      <w:pPr>
        <w:spacing w:after="0" w:line="240" w:lineRule="auto"/>
        <w:jc w:val="center"/>
        <w:rPr>
          <w:del w:id="30" w:author="Autor"/>
          <w:rFonts w:eastAsia="Times New Roman" w:cs="Times New Roman"/>
          <w:b/>
          <w:sz w:val="20"/>
          <w:szCs w:val="20"/>
        </w:rPr>
      </w:pPr>
    </w:p>
    <w:p w14:paraId="0554AFCD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1CE8FFB3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14:paraId="31A640A8" w14:textId="77777777"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36CC1D3A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520B439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152C306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B48A1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C730D0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C7DF86" w14:textId="77777777" w:rsidR="00977107" w:rsidRDefault="00C73C5E" w:rsidP="00977107">
            <w:pPr>
              <w:pStyle w:val="Hlavika"/>
            </w:pPr>
            <w:r>
              <w:t xml:space="preserve">Poverenie na vykonanie </w:t>
            </w:r>
            <w:r w:rsidR="00A55166">
              <w:t xml:space="preserve">finančnej </w:t>
            </w:r>
            <w:r w:rsidR="008A21A6">
              <w:t>kontroly</w:t>
            </w:r>
            <w:r w:rsidR="009F28B6">
              <w:t xml:space="preserve"> na mieste</w:t>
            </w:r>
          </w:p>
          <w:p w14:paraId="72D6D591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2E8D6BDD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4F8A162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F80DF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0E089C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B339DE" w14:textId="77777777" w:rsidR="00FD028A" w:rsidRDefault="00F147E9" w:rsidP="00FD028A">
            <w:pPr>
              <w:jc w:val="both"/>
              <w:rPr>
                <w:ins w:id="31" w:author="Autor"/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14:paraId="7B6A0D4E" w14:textId="1E1EAD11" w:rsidR="001723B4" w:rsidRPr="00FD028A" w:rsidRDefault="001723B4" w:rsidP="00FD028A">
            <w:pPr>
              <w:jc w:val="both"/>
              <w:rPr>
                <w:rFonts w:eastAsia="Times New Roman" w:cs="Times New Roman"/>
                <w:szCs w:val="20"/>
              </w:rPr>
            </w:pPr>
            <w:ins w:id="32" w:author="Autor">
              <w:r>
                <w:rPr>
                  <w:rFonts w:eastAsia="Times New Roman" w:cs="Times New Roman"/>
                  <w:szCs w:val="20"/>
                </w:rPr>
                <w:t>Sprostredkovateľské orgány</w:t>
              </w:r>
            </w:ins>
          </w:p>
        </w:tc>
      </w:tr>
      <w:tr w:rsidR="00FD028A" w:rsidRPr="00FD028A" w14:paraId="68F9A4FA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026FC0F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449DE9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ECA55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190CA3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AAA42F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0D81DA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1DF574CB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6C8E5846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2BDD6F0A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6F402844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4C3AFC9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0DF7EFD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7BB7CDA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55AAB9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2755A7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B1C007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3C4B87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8A9E0F1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68275B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ins w:id="33" w:author="Autor">
              <w:r w:rsidR="000B2829">
                <w:rPr>
                  <w:rFonts w:eastAsia="Times New Roman" w:cs="Times New Roman"/>
                  <w:szCs w:val="20"/>
                </w:rPr>
                <w:t xml:space="preserve">podpredsedu </w:t>
              </w:r>
            </w:ins>
            <w:r w:rsidRPr="00FD028A">
              <w:rPr>
                <w:rFonts w:eastAsia="Times New Roman" w:cs="Times New Roman"/>
                <w:szCs w:val="20"/>
              </w:rPr>
              <w:t>vlády SR</w:t>
            </w:r>
            <w:ins w:id="34" w:author="Autor">
              <w:r w:rsidR="000B2829">
                <w:rPr>
                  <w:rFonts w:eastAsia="Times New Roman" w:cs="Times New Roman"/>
                  <w:szCs w:val="20"/>
                </w:rPr>
                <w:t xml:space="preserve"> pre investície a informatizáciu</w:t>
              </w:r>
            </w:ins>
          </w:p>
          <w:p w14:paraId="48F161C2" w14:textId="77777777" w:rsidR="00FD028A" w:rsidRPr="00FD028A" w:rsidRDefault="00FD028A" w:rsidP="00D31DB6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31DB6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7FFCF061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0B559BE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6E4B000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E4BEF5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229D9C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A95C80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4F2832C6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5430BB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6C9735EF" w14:textId="77777777" w:rsidR="00FD028A" w:rsidRPr="00FD028A" w:rsidRDefault="00473334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50D76F6F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259EC26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5695E64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FB0165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35" w:author="Autor"/>
          <w:sdt>
            <w:sdtPr>
              <w:rPr>
                <w:szCs w:val="20"/>
              </w:rPr>
              <w:id w:val="-1462951661"/>
              <w:placeholder>
                <w:docPart w:val="1A7FF3468B54422AAF9A6783F13940D8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5"/>
              <w:p w14:paraId="617ACF2B" w14:textId="77777777" w:rsidR="00000000" w:rsidRDefault="003522AC" w:rsidP="00DB76B0">
                <w:pPr>
                  <w:tabs>
                    <w:tab w:val="center" w:pos="4536"/>
                    <w:tab w:val="right" w:pos="9072"/>
                  </w:tabs>
                  <w:rPr>
                    <w:del w:id="36" w:author="Autor"/>
                    <w:szCs w:val="20"/>
                  </w:rPr>
                </w:pPr>
                <w:del w:id="37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38" w:author="Autor"/>
            </w:sdtContent>
          </w:sdt>
          <w:customXmlDelRangeEnd w:id="38"/>
          <w:customXmlInsRangeStart w:id="39" w:author="Autor"/>
          <w:sdt>
            <w:sdtPr>
              <w:rPr>
                <w:szCs w:val="20"/>
              </w:rPr>
              <w:id w:val="-2046055668"/>
              <w:placeholder>
                <w:docPart w:val="426DF945A8CF426A9581858B86E9588B"/>
              </w:placeholder>
              <w:date w:fullDate="2019-04-29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39"/>
              <w:p w14:paraId="31562508" w14:textId="004B3D49" w:rsidR="00FD028A" w:rsidRPr="00E937FB" w:rsidRDefault="00473334" w:rsidP="00DB76B0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40" w:author="Autor">
                  <w:r>
                    <w:rPr>
                      <w:szCs w:val="20"/>
                    </w:rPr>
                    <w:t>29.04.2019</w:t>
                  </w:r>
                </w:ins>
              </w:p>
              <w:customXmlInsRangeStart w:id="41" w:author="Autor"/>
            </w:sdtContent>
          </w:sdt>
          <w:customXmlInsRangeEnd w:id="41"/>
        </w:tc>
      </w:tr>
      <w:tr w:rsidR="00FD028A" w:rsidRPr="00FD028A" w14:paraId="44468B7B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73DAD2C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2CD449B9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71D11C0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2" w:author="Autor"/>
          <w:sdt>
            <w:sdtPr>
              <w:rPr>
                <w:szCs w:val="20"/>
              </w:rPr>
              <w:id w:val="2127882148"/>
              <w:placeholder>
                <w:docPart w:val="A42B5BDF6AD44585972A8ED5EB5E35F7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2"/>
              <w:p w14:paraId="1AE7262A" w14:textId="77777777" w:rsidR="00000000" w:rsidRDefault="003522AC" w:rsidP="00E937FB">
                <w:pPr>
                  <w:tabs>
                    <w:tab w:val="center" w:pos="4536"/>
                    <w:tab w:val="right" w:pos="9072"/>
                  </w:tabs>
                  <w:rPr>
                    <w:del w:id="43" w:author="Autor"/>
                    <w:szCs w:val="20"/>
                  </w:rPr>
                </w:pPr>
                <w:del w:id="44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45" w:author="Autor"/>
            </w:sdtContent>
          </w:sdt>
          <w:customXmlDelRangeEnd w:id="45"/>
          <w:customXmlInsRangeStart w:id="46" w:author="Autor"/>
          <w:sdt>
            <w:sdtPr>
              <w:rPr>
                <w:szCs w:val="20"/>
              </w:rPr>
              <w:id w:val="829022814"/>
              <w:placeholder>
                <w:docPart w:val="849D4A2FEDA5480BAB0F0885556F0B70"/>
              </w:placeholder>
              <w:date w:fullDate="2019-04-30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6"/>
              <w:p w14:paraId="613EE0E5" w14:textId="53D12E39" w:rsidR="00FD028A" w:rsidRPr="00E937FB" w:rsidRDefault="00473334" w:rsidP="00E937FB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ins w:id="47" w:author="Autor">
                  <w:r>
                    <w:rPr>
                      <w:szCs w:val="20"/>
                    </w:rPr>
                    <w:t>30.04.2019</w:t>
                  </w:r>
                </w:ins>
              </w:p>
              <w:customXmlInsRangeStart w:id="48" w:author="Autor"/>
            </w:sdtContent>
          </w:sdt>
          <w:customXmlInsRangeEnd w:id="48"/>
        </w:tc>
      </w:tr>
      <w:tr w:rsidR="00FD028A" w:rsidRPr="00FD028A" w14:paraId="0CA11499" w14:textId="77777777" w:rsidTr="00D036EE">
        <w:tc>
          <w:tcPr>
            <w:tcW w:w="2268" w:type="dxa"/>
            <w:shd w:val="clear" w:color="auto" w:fill="B2A1C7" w:themeFill="accent4" w:themeFillTint="99"/>
          </w:tcPr>
          <w:p w14:paraId="6161C2C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AFCA7D" w14:textId="77777777" w:rsidR="00FD028A" w:rsidRPr="00FD028A" w:rsidRDefault="00FD028A" w:rsidP="00FD028A">
            <w:pPr>
              <w:jc w:val="both"/>
              <w:rPr>
                <w:del w:id="49" w:author="Autor"/>
                <w:rFonts w:eastAsia="Times New Roman" w:cs="Times New Roman"/>
                <w:szCs w:val="20"/>
              </w:rPr>
            </w:pPr>
            <w:del w:id="50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7E7B197F" w14:textId="62F7DDD9" w:rsidR="00FD028A" w:rsidRPr="00FD028A" w:rsidRDefault="00FD028A" w:rsidP="00FD028A">
            <w:pPr>
              <w:jc w:val="both"/>
              <w:rPr>
                <w:ins w:id="51" w:author="Autor"/>
                <w:rFonts w:eastAsia="Times New Roman" w:cs="Times New Roman"/>
                <w:szCs w:val="20"/>
              </w:rPr>
            </w:pPr>
            <w:del w:id="52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53" w:author="Autor">
              <w:r w:rsidR="000B2829">
                <w:rPr>
                  <w:rFonts w:eastAsia="Times New Roman" w:cs="Times New Roman"/>
                  <w:szCs w:val="20"/>
                </w:rPr>
                <w:t>JUDr. Denisa Žiláková</w:t>
              </w:r>
            </w:ins>
          </w:p>
          <w:p w14:paraId="538E13F9" w14:textId="77777777" w:rsidR="00FD028A" w:rsidRPr="00FD028A" w:rsidRDefault="000B2829" w:rsidP="000B2829">
            <w:pPr>
              <w:jc w:val="both"/>
              <w:rPr>
                <w:rFonts w:eastAsia="Times New Roman" w:cs="Times New Roman"/>
                <w:szCs w:val="20"/>
              </w:rPr>
            </w:pPr>
            <w:ins w:id="54" w:author="Autor">
              <w:r>
                <w:rPr>
                  <w:rFonts w:eastAsia="Times New Roman" w:cs="Times New Roman"/>
                  <w:szCs w:val="20"/>
                </w:rPr>
                <w:t>generálna riaditeľka sekcie centrálny koordinačný orgán</w:t>
              </w:r>
            </w:ins>
          </w:p>
        </w:tc>
      </w:tr>
    </w:tbl>
    <w:p w14:paraId="1A9FDC98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3C5E" w:rsidRPr="00C73C5E" w14:paraId="4D97BB01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01DE70BD" w14:textId="77777777" w:rsidR="00C73C5E" w:rsidRPr="00C73C5E" w:rsidRDefault="00C73C5E" w:rsidP="00E97EF6">
            <w:pPr>
              <w:pStyle w:val="Nzov"/>
              <w:jc w:val="center"/>
            </w:pPr>
            <w:r w:rsidRPr="00C73C5E">
              <w:t>Poverenie na vykonanie </w:t>
            </w:r>
            <w:r w:rsidR="00A55166">
              <w:t xml:space="preserve">finančnej </w:t>
            </w:r>
            <w:r w:rsidRPr="00C73C5E">
              <w:t>kontroly na mieste</w:t>
            </w:r>
            <w:ins w:id="55" w:author="Autor">
              <w:r w:rsidR="00702B9D">
                <w:rPr>
                  <w:rStyle w:val="Odkaznapoznmkupodiarou"/>
                </w:rPr>
                <w:footnoteReference w:id="2"/>
              </w:r>
            </w:ins>
          </w:p>
        </w:tc>
      </w:tr>
    </w:tbl>
    <w:p w14:paraId="50EE05FB" w14:textId="5A06AFC3" w:rsidR="00C73C5E" w:rsidRPr="005B7546" w:rsidRDefault="00C73C5E" w:rsidP="00C73C5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9 ods. </w:t>
      </w:r>
      <w:r w:rsidR="00AA2BAF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1F6C1F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AA2BAF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audite a o zmene a doplnení niektorých zákonov</w:t>
      </w:r>
      <w:r>
        <w:rPr>
          <w:sz w:val="20"/>
          <w:szCs w:val="20"/>
        </w:rPr>
        <w:t xml:space="preserve"> </w:t>
      </w:r>
      <w:ins w:id="58" w:author="Autor">
        <w:r w:rsidR="00702B9D">
          <w:rPr>
            <w:sz w:val="20"/>
            <w:szCs w:val="20"/>
          </w:rPr>
          <w:t>v znení neskorších predpisov</w:t>
        </w:r>
      </w:ins>
      <w:r>
        <w:rPr>
          <w:sz w:val="20"/>
          <w:szCs w:val="20"/>
        </w:rPr>
        <w:t xml:space="preserve"> </w:t>
      </w:r>
      <w:r w:rsidR="00DC1779">
        <w:rPr>
          <w:sz w:val="20"/>
          <w:szCs w:val="20"/>
        </w:rPr>
        <w:t xml:space="preserve">(ďalej len „zákon o finančnej kontrole“) </w:t>
      </w:r>
      <w:r w:rsidR="00F3121B">
        <w:rPr>
          <w:sz w:val="20"/>
          <w:szCs w:val="20"/>
        </w:rPr>
        <w:t xml:space="preserve">a </w:t>
      </w:r>
      <w:r>
        <w:rPr>
          <w:sz w:val="20"/>
          <w:szCs w:val="20"/>
        </w:rPr>
        <w:t>§ 3 ods. 1 písm. f) zákona č. 292/2014 Z. z. o  príspevku poskytovanom z európskych štrukturálnych a investičných fondov a o zmene a doplnení niektorých zákonov</w:t>
      </w:r>
      <w:del w:id="59" w:author="Autor">
        <w:r w:rsidRPr="005B7546">
          <w:rPr>
            <w:sz w:val="20"/>
            <w:szCs w:val="20"/>
          </w:rPr>
          <w:delText>)</w:delText>
        </w:r>
      </w:del>
      <w:ins w:id="60" w:author="Autor">
        <w:r w:rsidR="00702B9D">
          <w:rPr>
            <w:sz w:val="20"/>
            <w:szCs w:val="20"/>
          </w:rPr>
          <w:t xml:space="preserve"> v znení neskorších predpisov (ďalej len „zákon o príspevku z EŠIF“</w:t>
        </w:r>
        <w:r w:rsidRPr="005B7546">
          <w:rPr>
            <w:sz w:val="20"/>
            <w:szCs w:val="20"/>
          </w:rPr>
          <w:t>)</w:t>
        </w:r>
      </w:ins>
      <w:r w:rsidRPr="005B7546">
        <w:rPr>
          <w:sz w:val="20"/>
          <w:szCs w:val="20"/>
        </w:rPr>
        <w:t xml:space="preserve"> 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D1AF7C2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56685F40" w14:textId="4D91B530" w:rsidR="00C73C5E" w:rsidRDefault="00C73C5E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61" w:author="Autor">
              <w:r>
                <w:rPr>
                  <w:b/>
                </w:rPr>
                <w:delText xml:space="preserve">riadiaceho orgánu vykonávajúceho kontrolu </w:delText>
              </w:r>
            </w:del>
            <w:ins w:id="62" w:author="Autor">
              <w:r w:rsidR="00246E56">
                <w:rPr>
                  <w:b/>
                </w:rPr>
                <w:t>oprávnenej osoby</w:t>
              </w:r>
              <w:r w:rsidR="00246E56">
                <w:rPr>
                  <w:rStyle w:val="Odkaznapoznmkupodiarou"/>
                  <w:b/>
                </w:rPr>
                <w:footnoteReference w:id="3"/>
              </w:r>
            </w:ins>
          </w:p>
        </w:tc>
      </w:tr>
    </w:tbl>
    <w:p w14:paraId="0E9FC1B2" w14:textId="77777777" w:rsidR="00C73C5E" w:rsidRDefault="00C73C5E" w:rsidP="00C73C5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30CD" w:rsidRPr="007430CD" w14:paraId="04FA7973" w14:textId="77777777" w:rsidTr="00D036EE">
        <w:tc>
          <w:tcPr>
            <w:tcW w:w="9212" w:type="dxa"/>
          </w:tcPr>
          <w:p w14:paraId="21D672A7" w14:textId="69E0DB1C"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 xml:space="preserve">Názov </w:t>
            </w:r>
            <w:del w:id="65" w:author="Autor">
              <w:r w:rsidRPr="007430CD">
                <w:rPr>
                  <w:b/>
                </w:rPr>
                <w:delText>riadiaceho orgánu</w:delText>
              </w:r>
            </w:del>
            <w:ins w:id="66" w:author="Autor">
              <w:r w:rsidR="00045F20">
                <w:rPr>
                  <w:b/>
                </w:rPr>
                <w:t>oprávnenej osoby</w:t>
              </w:r>
            </w:ins>
            <w:r w:rsidR="00045F20">
              <w:rPr>
                <w:b/>
              </w:rPr>
              <w:t>:</w:t>
            </w:r>
          </w:p>
          <w:p w14:paraId="3AF931DB" w14:textId="77777777" w:rsidR="007430CD" w:rsidRPr="007430CD" w:rsidRDefault="007430CD" w:rsidP="001667F7"/>
        </w:tc>
      </w:tr>
      <w:tr w:rsidR="007430CD" w:rsidRPr="007430CD" w14:paraId="4F5FA86E" w14:textId="77777777" w:rsidTr="00D036EE">
        <w:tc>
          <w:tcPr>
            <w:tcW w:w="9212" w:type="dxa"/>
          </w:tcPr>
          <w:p w14:paraId="1811F0EB" w14:textId="7242B7DB" w:rsidR="007430CD" w:rsidRDefault="007430CD" w:rsidP="001667F7">
            <w:pPr>
              <w:rPr>
                <w:b/>
              </w:rPr>
            </w:pPr>
            <w:r w:rsidRPr="007430CD">
              <w:rPr>
                <w:b/>
              </w:rPr>
              <w:t xml:space="preserve">Sídlo </w:t>
            </w:r>
            <w:del w:id="67" w:author="Autor">
              <w:r w:rsidRPr="007430CD">
                <w:rPr>
                  <w:b/>
                </w:rPr>
                <w:delText>riadiaceho orgánu</w:delText>
              </w:r>
            </w:del>
            <w:ins w:id="68" w:author="Autor">
              <w:r w:rsidR="00045F20">
                <w:rPr>
                  <w:b/>
                </w:rPr>
                <w:t>oprávnenej osoby</w:t>
              </w:r>
            </w:ins>
            <w:r w:rsidRPr="007430CD">
              <w:rPr>
                <w:b/>
              </w:rPr>
              <w:t>:</w:t>
            </w:r>
          </w:p>
          <w:p w14:paraId="03542D6F" w14:textId="77777777" w:rsidR="007430CD" w:rsidRPr="007430CD" w:rsidRDefault="007430CD" w:rsidP="001667F7"/>
        </w:tc>
      </w:tr>
    </w:tbl>
    <w:p w14:paraId="23CD6B24" w14:textId="77777777"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BA5DD2" w14:paraId="3DAEA4AB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1A941321" w14:textId="46B3B936" w:rsidR="00BA5DD2" w:rsidRDefault="00BA5DD2" w:rsidP="009E3C68">
            <w:pPr>
              <w:rPr>
                <w:b/>
              </w:rPr>
            </w:pPr>
            <w:r>
              <w:rPr>
                <w:b/>
              </w:rPr>
              <w:t xml:space="preserve">Identifikácia </w:t>
            </w:r>
            <w:del w:id="69" w:author="Autor">
              <w:r>
                <w:rPr>
                  <w:b/>
                </w:rPr>
                <w:delText>kontrolovanej</w:delText>
              </w:r>
            </w:del>
            <w:ins w:id="70" w:author="Autor">
              <w:r w:rsidR="00246E56">
                <w:rPr>
                  <w:b/>
                </w:rPr>
                <w:t>povinnej</w:t>
              </w:r>
            </w:ins>
            <w:r w:rsidR="00246E56">
              <w:rPr>
                <w:b/>
              </w:rPr>
              <w:t xml:space="preserve"> osoby</w:t>
            </w:r>
            <w:del w:id="71" w:author="Autor">
              <w:r>
                <w:rPr>
                  <w:b/>
                </w:rPr>
                <w:delText xml:space="preserve"> </w:delText>
              </w:r>
            </w:del>
            <w:ins w:id="72" w:author="Autor">
              <w:r w:rsidR="00246E56">
                <w:rPr>
                  <w:rStyle w:val="Odkaznapoznmkupodiarou"/>
                  <w:b/>
                </w:rPr>
                <w:footnoteReference w:id="4"/>
              </w:r>
            </w:ins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BA5DD2" w:rsidRPr="0020437E" w14:paraId="6BB1236A" w14:textId="77777777" w:rsidTr="003C357E">
        <w:tc>
          <w:tcPr>
            <w:tcW w:w="9212" w:type="dxa"/>
          </w:tcPr>
          <w:p w14:paraId="6FEFF921" w14:textId="451D601A" w:rsidR="00BA5DD2" w:rsidRDefault="00BA5DD2" w:rsidP="008B45FE">
            <w:pPr>
              <w:rPr>
                <w:b/>
              </w:rPr>
            </w:pPr>
            <w:r w:rsidRPr="003E1630">
              <w:rPr>
                <w:b/>
              </w:rPr>
              <w:t xml:space="preserve">Názov/meno a priezvisko </w:t>
            </w:r>
            <w:del w:id="75" w:author="Autor">
              <w:r w:rsidRPr="003E1630">
                <w:rPr>
                  <w:b/>
                </w:rPr>
                <w:delText>kontrolovanej</w:delText>
              </w:r>
            </w:del>
            <w:ins w:id="76" w:author="Autor">
              <w:r w:rsidR="00DE3233">
                <w:rPr>
                  <w:b/>
                </w:rPr>
                <w:t>povinnej</w:t>
              </w:r>
            </w:ins>
            <w:r w:rsidR="00DE3233">
              <w:rPr>
                <w:b/>
              </w:rPr>
              <w:t xml:space="preserve"> </w:t>
            </w:r>
            <w:r w:rsidRPr="003E1630">
              <w:rPr>
                <w:b/>
              </w:rPr>
              <w:t>osoby</w:t>
            </w:r>
            <w:ins w:id="77" w:author="Autor">
              <w:r w:rsidR="00DE3233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5"/>
            </w:r>
            <w:del w:id="85" w:author="Autor">
              <w:r w:rsidRPr="003E1630">
                <w:rPr>
                  <w:b/>
                </w:rPr>
                <w:delText>:</w:delText>
              </w:r>
            </w:del>
          </w:p>
          <w:p w14:paraId="64354BFD" w14:textId="77777777" w:rsidR="00BA5DD2" w:rsidRPr="009C182B" w:rsidRDefault="00BA5DD2" w:rsidP="008B45FE"/>
        </w:tc>
      </w:tr>
      <w:tr w:rsidR="00BA5DD2" w:rsidRPr="0020437E" w14:paraId="1D06A180" w14:textId="77777777" w:rsidTr="003C357E">
        <w:tc>
          <w:tcPr>
            <w:tcW w:w="9212" w:type="dxa"/>
          </w:tcPr>
          <w:p w14:paraId="05A8990A" w14:textId="12FC9A0B" w:rsidR="00BA5DD2" w:rsidRDefault="00BA5DD2" w:rsidP="008B45FE">
            <w:pPr>
              <w:rPr>
                <w:b/>
              </w:rPr>
            </w:pPr>
            <w:r w:rsidRPr="0020437E">
              <w:rPr>
                <w:b/>
              </w:rPr>
              <w:t xml:space="preserve">Sídlo </w:t>
            </w:r>
            <w:del w:id="86" w:author="Autor">
              <w:r w:rsidRPr="0020437E">
                <w:rPr>
                  <w:b/>
                </w:rPr>
                <w:delText>kontrolovanej</w:delText>
              </w:r>
            </w:del>
            <w:ins w:id="87" w:author="Autor">
              <w:r w:rsidR="00DE3233">
                <w:rPr>
                  <w:b/>
                </w:rPr>
                <w:t>povinnej</w:t>
              </w:r>
            </w:ins>
            <w:r w:rsidRPr="0020437E">
              <w:rPr>
                <w:b/>
              </w:rPr>
              <w:t xml:space="preserve"> osoby:</w:t>
            </w:r>
          </w:p>
          <w:p w14:paraId="3003CE1B" w14:textId="77777777" w:rsidR="00BA5DD2" w:rsidRPr="009C182B" w:rsidRDefault="00BA5DD2" w:rsidP="008B45FE"/>
        </w:tc>
      </w:tr>
    </w:tbl>
    <w:p w14:paraId="7FAE4E3E" w14:textId="77777777" w:rsidR="00BA5DD2" w:rsidRDefault="00BA5DD2" w:rsidP="00C73C5E">
      <w:pPr>
        <w:rPr>
          <w:del w:id="88" w:author="Autor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8849DB" w14:paraId="5FDA71E8" w14:textId="77777777" w:rsidTr="008B45FE">
        <w:trPr>
          <w:del w:id="89" w:author="Autor"/>
        </w:trPr>
        <w:tc>
          <w:tcPr>
            <w:tcW w:w="9212" w:type="dxa"/>
            <w:shd w:val="clear" w:color="auto" w:fill="B2A1C7" w:themeFill="accent4" w:themeFillTint="99"/>
          </w:tcPr>
          <w:p w14:paraId="5CFC8DD8" w14:textId="77777777" w:rsidR="008849DB" w:rsidRDefault="008849DB" w:rsidP="008849DB">
            <w:pPr>
              <w:rPr>
                <w:del w:id="90" w:author="Autor"/>
                <w:b/>
              </w:rPr>
            </w:pPr>
            <w:del w:id="91" w:author="Autor">
              <w:r>
                <w:rPr>
                  <w:b/>
                </w:rPr>
                <w:delText>Identifikácia tretích osôb</w:delText>
              </w:r>
              <w:r>
                <w:rPr>
                  <w:rStyle w:val="Odkaznapoznmkupodiarou"/>
                  <w:b/>
                </w:rPr>
                <w:footnoteReference w:id="6"/>
              </w:r>
            </w:del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8849DB" w:rsidRPr="001E79DB" w14:paraId="1076ABC5" w14:textId="77777777" w:rsidTr="008B45FE">
        <w:trPr>
          <w:del w:id="94" w:author="Autor"/>
        </w:trPr>
        <w:tc>
          <w:tcPr>
            <w:tcW w:w="9212" w:type="dxa"/>
          </w:tcPr>
          <w:p w14:paraId="5A50B456" w14:textId="77777777" w:rsidR="008849DB" w:rsidRDefault="008849DB" w:rsidP="008B45FE">
            <w:pPr>
              <w:rPr>
                <w:del w:id="95" w:author="Autor"/>
                <w:b/>
              </w:rPr>
            </w:pPr>
            <w:del w:id="96" w:author="Autor">
              <w:r w:rsidRPr="00F14440">
                <w:rPr>
                  <w:b/>
                </w:rPr>
                <w:delText>Názov/meno a priezvisko tretej osoby:</w:delText>
              </w:r>
            </w:del>
          </w:p>
          <w:p w14:paraId="65232606" w14:textId="77777777" w:rsidR="008849DB" w:rsidRPr="001E79DB" w:rsidRDefault="008849DB" w:rsidP="008B45FE">
            <w:pPr>
              <w:rPr>
                <w:del w:id="97" w:author="Autor"/>
              </w:rPr>
            </w:pPr>
          </w:p>
        </w:tc>
      </w:tr>
      <w:tr w:rsidR="008849DB" w:rsidRPr="001E79DB" w14:paraId="2EE94A33" w14:textId="77777777" w:rsidTr="008B45FE">
        <w:trPr>
          <w:del w:id="98" w:author="Autor"/>
        </w:trPr>
        <w:tc>
          <w:tcPr>
            <w:tcW w:w="9212" w:type="dxa"/>
          </w:tcPr>
          <w:p w14:paraId="33A85426" w14:textId="77777777" w:rsidR="008849DB" w:rsidRDefault="008849DB" w:rsidP="008B45FE">
            <w:pPr>
              <w:rPr>
                <w:del w:id="99" w:author="Autor"/>
                <w:b/>
              </w:rPr>
            </w:pPr>
            <w:del w:id="100" w:author="Autor">
              <w:r w:rsidRPr="00F14440">
                <w:rPr>
                  <w:b/>
                </w:rPr>
                <w:lastRenderedPageBreak/>
                <w:delText>Sídlo tretej osoby:</w:delText>
              </w:r>
            </w:del>
          </w:p>
          <w:p w14:paraId="5BB0F664" w14:textId="77777777" w:rsidR="008849DB" w:rsidRPr="001E79DB" w:rsidRDefault="008849DB" w:rsidP="008B45FE">
            <w:pPr>
              <w:rPr>
                <w:del w:id="101" w:author="Autor"/>
              </w:rPr>
            </w:pPr>
          </w:p>
        </w:tc>
      </w:tr>
    </w:tbl>
    <w:p w14:paraId="26FC8793" w14:textId="77777777" w:rsidR="008849DB" w:rsidRDefault="008849DB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63FFD2E8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40E9CA39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7430CD" w:rsidRPr="007430CD" w14:paraId="72DD2DCA" w14:textId="77777777" w:rsidTr="00D036EE">
        <w:tc>
          <w:tcPr>
            <w:tcW w:w="9212" w:type="dxa"/>
          </w:tcPr>
          <w:p w14:paraId="684B0531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Fond:</w:t>
            </w:r>
          </w:p>
          <w:p w14:paraId="21130CC2" w14:textId="77777777" w:rsidR="007430CD" w:rsidRPr="007430CD" w:rsidRDefault="007430CD" w:rsidP="00B63C2C"/>
        </w:tc>
      </w:tr>
      <w:tr w:rsidR="007430CD" w:rsidRPr="007430CD" w14:paraId="4C3B0567" w14:textId="77777777" w:rsidTr="00D036EE">
        <w:tc>
          <w:tcPr>
            <w:tcW w:w="9212" w:type="dxa"/>
          </w:tcPr>
          <w:p w14:paraId="2A328AE1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Operačný program:</w:t>
            </w:r>
          </w:p>
          <w:p w14:paraId="7006B42D" w14:textId="77777777" w:rsidR="007430CD" w:rsidRPr="007430CD" w:rsidRDefault="007430CD" w:rsidP="00B63C2C"/>
        </w:tc>
      </w:tr>
      <w:tr w:rsidR="007430CD" w:rsidRPr="007430CD" w14:paraId="76210542" w14:textId="77777777" w:rsidTr="00D036EE">
        <w:tc>
          <w:tcPr>
            <w:tcW w:w="9212" w:type="dxa"/>
          </w:tcPr>
          <w:p w14:paraId="0F4B1F5B" w14:textId="77777777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Prioritná os:</w:t>
            </w:r>
          </w:p>
          <w:p w14:paraId="4FFE9EDB" w14:textId="77777777" w:rsidR="007430CD" w:rsidRPr="007430CD" w:rsidRDefault="007430CD" w:rsidP="00B63C2C"/>
        </w:tc>
      </w:tr>
      <w:tr w:rsidR="007430CD" w:rsidRPr="007430CD" w14:paraId="033181D3" w14:textId="77777777" w:rsidTr="00D036EE">
        <w:tc>
          <w:tcPr>
            <w:tcW w:w="9212" w:type="dxa"/>
          </w:tcPr>
          <w:p w14:paraId="6BD39CAD" w14:textId="3E64DD7E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Názov projektu</w:t>
            </w:r>
            <w:ins w:id="102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7"/>
            </w:r>
            <w:del w:id="109" w:author="Autor">
              <w:r w:rsidRPr="007430CD">
                <w:rPr>
                  <w:b/>
                </w:rPr>
                <w:delText>:</w:delText>
              </w:r>
            </w:del>
          </w:p>
          <w:p w14:paraId="302E81AC" w14:textId="77777777" w:rsidR="007430CD" w:rsidRPr="007430CD" w:rsidRDefault="007430CD" w:rsidP="00B63C2C"/>
        </w:tc>
      </w:tr>
      <w:tr w:rsidR="007430CD" w:rsidRPr="007430CD" w14:paraId="05596965" w14:textId="77777777" w:rsidTr="00D036EE">
        <w:tc>
          <w:tcPr>
            <w:tcW w:w="9212" w:type="dxa"/>
          </w:tcPr>
          <w:p w14:paraId="1D4E2311" w14:textId="3E91F40E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ITMS kód projektu</w:t>
            </w:r>
            <w:ins w:id="110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8"/>
            </w:r>
            <w:del w:id="117" w:author="Autor">
              <w:r w:rsidRPr="007430CD">
                <w:rPr>
                  <w:b/>
                </w:rPr>
                <w:delText>:</w:delText>
              </w:r>
            </w:del>
          </w:p>
          <w:p w14:paraId="59A40B7C" w14:textId="77777777" w:rsidR="007430CD" w:rsidRPr="007430CD" w:rsidRDefault="007430CD" w:rsidP="00B63C2C"/>
        </w:tc>
      </w:tr>
      <w:tr w:rsidR="007430CD" w:rsidRPr="007430CD" w14:paraId="3EFBECDE" w14:textId="77777777" w:rsidTr="00D036EE">
        <w:tc>
          <w:tcPr>
            <w:tcW w:w="9212" w:type="dxa"/>
          </w:tcPr>
          <w:p w14:paraId="522CF6E5" w14:textId="004C894B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Predmet kontroly</w:t>
            </w:r>
            <w:ins w:id="118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9"/>
            </w:r>
            <w:del w:id="124" w:author="Autor">
              <w:r w:rsidRPr="007430CD">
                <w:rPr>
                  <w:b/>
                </w:rPr>
                <w:delText>:</w:delText>
              </w:r>
            </w:del>
          </w:p>
          <w:p w14:paraId="220899AB" w14:textId="77777777" w:rsidR="007430CD" w:rsidRPr="007430CD" w:rsidRDefault="007430CD" w:rsidP="00B63C2C"/>
        </w:tc>
      </w:tr>
      <w:tr w:rsidR="007430CD" w:rsidRPr="007430CD" w14:paraId="7CE92A25" w14:textId="77777777" w:rsidTr="00D036EE">
        <w:tc>
          <w:tcPr>
            <w:tcW w:w="9212" w:type="dxa"/>
          </w:tcPr>
          <w:p w14:paraId="61BADFE1" w14:textId="133BAB4F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Bližšia identifikácia predmetu kontroly</w:t>
            </w:r>
            <w:ins w:id="125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10"/>
            </w:r>
            <w:del w:id="129" w:author="Autor">
              <w:r w:rsidRPr="007430CD">
                <w:rPr>
                  <w:b/>
                </w:rPr>
                <w:delText>:</w:delText>
              </w:r>
            </w:del>
          </w:p>
          <w:p w14:paraId="592BB5C5" w14:textId="77777777" w:rsidR="007430CD" w:rsidRPr="007430CD" w:rsidRDefault="007430CD" w:rsidP="00B63C2C"/>
        </w:tc>
      </w:tr>
      <w:tr w:rsidR="007430CD" w:rsidRPr="007430CD" w14:paraId="2A84D7FE" w14:textId="77777777" w:rsidTr="00D036EE">
        <w:tc>
          <w:tcPr>
            <w:tcW w:w="9212" w:type="dxa"/>
          </w:tcPr>
          <w:p w14:paraId="1802B6A5" w14:textId="7327BDDB" w:rsidR="007430CD" w:rsidRDefault="007430CD" w:rsidP="00B63C2C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ins w:id="130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11"/>
            </w:r>
            <w:del w:id="134" w:author="Autor">
              <w:r w:rsidRPr="007430CD">
                <w:rPr>
                  <w:b/>
                </w:rPr>
                <w:delText>:</w:delText>
              </w:r>
            </w:del>
          </w:p>
          <w:p w14:paraId="3B258C51" w14:textId="77777777" w:rsidR="007430CD" w:rsidRPr="007430CD" w:rsidRDefault="007430CD" w:rsidP="00B63C2C"/>
        </w:tc>
      </w:tr>
    </w:tbl>
    <w:p w14:paraId="455EF993" w14:textId="77777777" w:rsidR="00C73C5E" w:rsidRDefault="00C73C5E" w:rsidP="00C73C5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F7D467A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67994F1F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024"/>
      </w:tblGrid>
      <w:tr w:rsidR="007430CD" w:rsidRPr="007430CD" w14:paraId="274C7D01" w14:textId="77777777" w:rsidTr="00D036EE">
        <w:tc>
          <w:tcPr>
            <w:tcW w:w="9212" w:type="dxa"/>
          </w:tcPr>
          <w:p w14:paraId="0405BDF2" w14:textId="0782F354"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Dátum účinnosti zmluvy o poskytnutí NFP</w:t>
            </w:r>
            <w:r w:rsidR="00A40515">
              <w:rPr>
                <w:b/>
              </w:rPr>
              <w:t>/</w:t>
            </w:r>
            <w:r w:rsidR="00A40515">
              <w:t xml:space="preserve"> </w:t>
            </w:r>
            <w:r w:rsidR="00A40515" w:rsidRPr="00A40515">
              <w:rPr>
                <w:b/>
              </w:rPr>
              <w:t>Právoplatnosť rozhodnutia o schválení žiadosti o</w:t>
            </w:r>
            <w:del w:id="135" w:author="Autor">
              <w:r w:rsidR="00A40515" w:rsidRPr="00A40515">
                <w:rPr>
                  <w:b/>
                </w:rPr>
                <w:delText xml:space="preserve"> </w:delText>
              </w:r>
            </w:del>
            <w:ins w:id="136" w:author="Autor">
              <w:r w:rsidR="009F3C32">
                <w:rPr>
                  <w:b/>
                </w:rPr>
                <w:t> </w:t>
              </w:r>
            </w:ins>
            <w:r w:rsidR="00A40515" w:rsidRPr="00A40515">
              <w:rPr>
                <w:b/>
              </w:rPr>
              <w:t>NFP</w:t>
            </w:r>
            <w:ins w:id="137" w:author="Autor">
              <w:r w:rsidR="009F3C32">
                <w:rPr>
                  <w:b/>
                </w:rPr>
                <w:t>:</w:t>
              </w:r>
            </w:ins>
            <w:r w:rsidRPr="007430CD">
              <w:rPr>
                <w:rStyle w:val="Odkaznapoznmkupodiarou"/>
                <w:b/>
              </w:rPr>
              <w:footnoteReference w:id="12"/>
            </w:r>
            <w:del w:id="141" w:author="Autor">
              <w:r w:rsidRPr="007430CD">
                <w:rPr>
                  <w:b/>
                </w:rPr>
                <w:delText>:</w:delText>
              </w:r>
            </w:del>
          </w:p>
          <w:p w14:paraId="6B5497B2" w14:textId="77777777" w:rsidR="007430CD" w:rsidRPr="007430CD" w:rsidRDefault="007430CD" w:rsidP="00B71F74"/>
        </w:tc>
      </w:tr>
      <w:tr w:rsidR="007430CD" w:rsidRPr="007430CD" w14:paraId="471EB951" w14:textId="77777777" w:rsidTr="00D036EE">
        <w:tc>
          <w:tcPr>
            <w:tcW w:w="9212" w:type="dxa"/>
          </w:tcPr>
          <w:p w14:paraId="3C645439" w14:textId="45BD91D1" w:rsidR="007430CD" w:rsidRDefault="007430CD" w:rsidP="00B71F74">
            <w:pPr>
              <w:rPr>
                <w:b/>
              </w:rPr>
            </w:pPr>
            <w:r w:rsidRPr="007430CD">
              <w:rPr>
                <w:b/>
              </w:rPr>
              <w:t>Iné</w:t>
            </w:r>
            <w:ins w:id="142" w:author="Autor">
              <w:r w:rsidR="009F3C32">
                <w:rPr>
                  <w:b/>
                </w:rPr>
                <w:t>:</w:t>
              </w:r>
            </w:ins>
            <w:r w:rsidR="001F1A31">
              <w:rPr>
                <w:rStyle w:val="Odkaznapoznmkupodiarou"/>
                <w:b/>
              </w:rPr>
              <w:footnoteReference w:id="13"/>
            </w:r>
            <w:del w:id="146" w:author="Autor">
              <w:r w:rsidRPr="007430CD">
                <w:rPr>
                  <w:b/>
                </w:rPr>
                <w:delText>:</w:delText>
              </w:r>
            </w:del>
            <w:r w:rsidRPr="007430CD">
              <w:rPr>
                <w:b/>
              </w:rPr>
              <w:t xml:space="preserve"> </w:t>
            </w:r>
          </w:p>
          <w:p w14:paraId="6FFFE5C5" w14:textId="77777777" w:rsidR="007430CD" w:rsidRPr="007430CD" w:rsidRDefault="007430CD" w:rsidP="00B71F74"/>
        </w:tc>
      </w:tr>
    </w:tbl>
    <w:p w14:paraId="00B830EC" w14:textId="77777777" w:rsidR="00C73C5E" w:rsidRDefault="00C73C5E" w:rsidP="00C73C5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062"/>
      </w:tblGrid>
      <w:tr w:rsidR="00C73C5E" w14:paraId="7758C63B" w14:textId="77777777" w:rsidTr="00D036EE">
        <w:tc>
          <w:tcPr>
            <w:tcW w:w="9212" w:type="dxa"/>
            <w:shd w:val="clear" w:color="auto" w:fill="B2A1C7" w:themeFill="accent4" w:themeFillTint="99"/>
          </w:tcPr>
          <w:p w14:paraId="35396EB4" w14:textId="77777777" w:rsidR="00C73C5E" w:rsidRDefault="00C73C5E" w:rsidP="003B1B5B">
            <w:pPr>
              <w:rPr>
                <w:b/>
              </w:rPr>
            </w:pPr>
            <w:r>
              <w:rPr>
                <w:b/>
              </w:rPr>
              <w:lastRenderedPageBreak/>
              <w:t>Poverenie na vykonanie kontroly a identifikácia kontrolnej skupiny</w:t>
            </w:r>
            <w:r w:rsidR="007430CD">
              <w:rPr>
                <w:b/>
              </w:rPr>
              <w:t xml:space="preserve"> </w:t>
            </w:r>
          </w:p>
        </w:tc>
      </w:tr>
    </w:tbl>
    <w:p w14:paraId="23B9BEC8" w14:textId="77777777" w:rsidR="00C73C5E" w:rsidRDefault="00C73C5E" w:rsidP="00C73C5E">
      <w:pPr>
        <w:pStyle w:val="Default"/>
        <w:jc w:val="both"/>
        <w:rPr>
          <w:sz w:val="23"/>
          <w:szCs w:val="23"/>
        </w:rPr>
      </w:pPr>
      <w:r>
        <w:t xml:space="preserve">V </w:t>
      </w:r>
      <w:r>
        <w:rPr>
          <w:sz w:val="23"/>
          <w:szCs w:val="23"/>
        </w:rPr>
        <w:t xml:space="preserve">zmysle ustanovenia § 9 ods. </w:t>
      </w:r>
      <w:r w:rsidR="00AA2BAF">
        <w:rPr>
          <w:sz w:val="23"/>
          <w:szCs w:val="23"/>
        </w:rPr>
        <w:t>3</w:t>
      </w:r>
      <w:r>
        <w:rPr>
          <w:sz w:val="23"/>
          <w:szCs w:val="23"/>
        </w:rPr>
        <w:t xml:space="preserve"> zákona o finančnej kontrole poverujem na vykonanie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uvedených zamestnancov</w:t>
      </w:r>
      <w:r>
        <w:rPr>
          <w:rStyle w:val="Odkaznapoznmkupodiarou"/>
          <w:sz w:val="23"/>
          <w:szCs w:val="23"/>
        </w:rPr>
        <w:footnoteReference w:id="14"/>
      </w:r>
      <w:r>
        <w:rPr>
          <w:sz w:val="23"/>
          <w:szCs w:val="23"/>
        </w:rPr>
        <w:t xml:space="preserve"> </w:t>
      </w:r>
    </w:p>
    <w:p w14:paraId="27D8CBC2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>...............................................................................................</w:t>
      </w:r>
      <w:r>
        <w:rPr>
          <w:sz w:val="23"/>
          <w:szCs w:val="23"/>
        </w:rPr>
        <w:t xml:space="preserve"> vedúci kontrolnej skupiny </w:t>
      </w:r>
    </w:p>
    <w:p w14:paraId="430DA7CB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14:paraId="7DEAFA2C" w14:textId="77777777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r>
        <w:rPr>
          <w:sz w:val="23"/>
          <w:szCs w:val="23"/>
        </w:rPr>
        <w:t xml:space="preserve">člen kontrolnej skupiny </w:t>
      </w:r>
    </w:p>
    <w:p w14:paraId="3A8C6B9C" w14:textId="148FD087" w:rsidR="00C73C5E" w:rsidRDefault="00C73C5E" w:rsidP="00C73C5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 prizvané osoby</w:t>
      </w:r>
      <w:ins w:id="154" w:author="Autor">
        <w:r w:rsidR="009F3C32">
          <w:rPr>
            <w:sz w:val="23"/>
            <w:szCs w:val="23"/>
          </w:rPr>
          <w:t>:</w:t>
        </w:r>
      </w:ins>
      <w:r w:rsidR="00657DE3">
        <w:rPr>
          <w:rStyle w:val="Odkaznapoznmkupodiarou"/>
          <w:sz w:val="23"/>
          <w:szCs w:val="23"/>
        </w:rPr>
        <w:footnoteReference w:id="15"/>
      </w:r>
      <w:del w:id="158" w:author="Autor">
        <w:r>
          <w:rPr>
            <w:sz w:val="23"/>
            <w:szCs w:val="23"/>
          </w:rPr>
          <w:delText>:</w:delText>
        </w:r>
      </w:del>
      <w:ins w:id="159" w:author="Autor">
        <w:r w:rsidR="00DB76B0" w:rsidRPr="00DB76B0">
          <w:rPr>
            <w:sz w:val="23"/>
            <w:szCs w:val="23"/>
            <w:vertAlign w:val="superscript"/>
          </w:rPr>
          <w:t>;</w:t>
        </w:r>
        <w:r w:rsidR="00DB76B0">
          <w:rPr>
            <w:sz w:val="23"/>
            <w:szCs w:val="23"/>
            <w:vertAlign w:val="superscript"/>
          </w:rPr>
          <w:t xml:space="preserve"> </w:t>
        </w:r>
        <w:r>
          <w:rPr>
            <w:rStyle w:val="Odkaznapoznmkupodiarou"/>
            <w:sz w:val="23"/>
            <w:szCs w:val="23"/>
          </w:rPr>
          <w:footnoteReference w:id="16"/>
        </w:r>
      </w:ins>
      <w:r>
        <w:rPr>
          <w:sz w:val="23"/>
          <w:szCs w:val="23"/>
        </w:rPr>
        <w:t xml:space="preserve"> </w:t>
      </w:r>
    </w:p>
    <w:p w14:paraId="380922CE" w14:textId="6C3F7719" w:rsidR="00C73C5E" w:rsidRDefault="00C73C5E" w:rsidP="00C73C5E">
      <w:pPr>
        <w:pStyle w:val="Default"/>
        <w:rPr>
          <w:sz w:val="23"/>
          <w:szCs w:val="23"/>
        </w:rPr>
      </w:pPr>
      <w:r>
        <w:rPr>
          <w:b/>
        </w:rPr>
        <w:t xml:space="preserve">............................................................................................... </w:t>
      </w:r>
      <w:del w:id="161" w:author="Autor">
        <w:r>
          <w:rPr>
            <w:sz w:val="23"/>
            <w:szCs w:val="23"/>
          </w:rPr>
          <w:delText xml:space="preserve">člen kontrolnej skupiny </w:delText>
        </w:r>
      </w:del>
    </w:p>
    <w:p w14:paraId="5188F839" w14:textId="59C8F2CA" w:rsidR="00C73C5E" w:rsidRDefault="00C73C5E" w:rsidP="00C73C5E">
      <w:pPr>
        <w:pStyle w:val="Default"/>
      </w:pPr>
      <w:r>
        <w:rPr>
          <w:b/>
        </w:rPr>
        <w:t xml:space="preserve">............................................................................................... </w:t>
      </w:r>
      <w:del w:id="162" w:author="Autor">
        <w:r>
          <w:rPr>
            <w:sz w:val="23"/>
            <w:szCs w:val="23"/>
          </w:rPr>
          <w:delText>člen kontrolnej skupiny</w:delText>
        </w:r>
      </w:del>
    </w:p>
    <w:p w14:paraId="0EA7962D" w14:textId="0D172134" w:rsidR="00C73C5E" w:rsidRDefault="00C73C5E" w:rsidP="00C73C5E">
      <w:del w:id="163" w:author="Autor">
        <w:r>
          <w:delText xml:space="preserve"> </w:delText>
        </w:r>
      </w:del>
    </w:p>
    <w:p w14:paraId="78CE2966" w14:textId="4B6177FF" w:rsidR="00373B4B" w:rsidRDefault="00C73C5E" w:rsidP="00C73C5E">
      <w:pPr>
        <w:jc w:val="both"/>
        <w:rPr>
          <w:sz w:val="23"/>
          <w:szCs w:val="23"/>
        </w:rPr>
      </w:pPr>
      <w:r>
        <w:rPr>
          <w:sz w:val="23"/>
          <w:szCs w:val="23"/>
        </w:rPr>
        <w:t>Uvedení zamestnanci a prizvané osoby</w:t>
      </w:r>
      <w:ins w:id="164" w:author="Autor">
        <w:r w:rsidR="00BF6F3E">
          <w:rPr>
            <w:rStyle w:val="Odkaznapoznmkupodiarou"/>
            <w:sz w:val="23"/>
            <w:szCs w:val="23"/>
          </w:rPr>
          <w:footnoteReference w:id="17"/>
        </w:r>
      </w:ins>
      <w:r>
        <w:rPr>
          <w:sz w:val="23"/>
          <w:szCs w:val="23"/>
        </w:rPr>
        <w:t xml:space="preserve"> sa pri výkone </w:t>
      </w:r>
      <w:r w:rsidR="00A55166">
        <w:rPr>
          <w:sz w:val="23"/>
          <w:szCs w:val="23"/>
        </w:rPr>
        <w:t xml:space="preserve">finančnej </w:t>
      </w:r>
      <w:r>
        <w:rPr>
          <w:sz w:val="23"/>
          <w:szCs w:val="23"/>
        </w:rPr>
        <w:t>kontroly na mieste riadia najmä povinnosťami a oprávneniami v zmysle zákona o finančnej kontrole, Systémom riadenia EŠIF</w:t>
      </w:r>
      <w:del w:id="166" w:author="Autor">
        <w:r>
          <w:rPr>
            <w:sz w:val="23"/>
            <w:szCs w:val="23"/>
          </w:rPr>
          <w:delText xml:space="preserve"> na programové obdobie 2014-2020</w:delText>
        </w:r>
      </w:del>
      <w:r>
        <w:rPr>
          <w:sz w:val="23"/>
          <w:szCs w:val="23"/>
        </w:rPr>
        <w:t>, Zmluvou o poskytnutí nenávratného finančného príspevku a inými relevantnými predpismi a inými relevantnými dokumentmi.</w:t>
      </w:r>
    </w:p>
    <w:p w14:paraId="75453CA3" w14:textId="77777777" w:rsidR="00373B4B" w:rsidRDefault="00373B4B" w:rsidP="00C73C5E">
      <w:pPr>
        <w:jc w:val="both"/>
        <w:rPr>
          <w:del w:id="167" w:author="Autor"/>
          <w:sz w:val="23"/>
          <w:szCs w:val="23"/>
        </w:rPr>
      </w:pPr>
    </w:p>
    <w:p w14:paraId="18172FAF" w14:textId="7C343298" w:rsidR="00373B4B" w:rsidRPr="003522AC" w:rsidRDefault="00373B4B" w:rsidP="003522AC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3522AC">
        <w:rPr>
          <w:b/>
          <w:szCs w:val="24"/>
        </w:rPr>
        <w:t xml:space="preserve">amestnanci oprávnenej osoby a </w:t>
      </w:r>
      <w:del w:id="168" w:author="Autor">
        <w:r w:rsidRPr="003522AC">
          <w:rPr>
            <w:b/>
            <w:szCs w:val="24"/>
          </w:rPr>
          <w:delText>prizvaná osoba, ktorí</w:delText>
        </w:r>
      </w:del>
      <w:ins w:id="169" w:author="Autor">
        <w:r w:rsidRPr="003522AC">
          <w:rPr>
            <w:b/>
            <w:szCs w:val="24"/>
          </w:rPr>
          <w:t>prizvan</w:t>
        </w:r>
        <w:r w:rsidR="00BF6F3E">
          <w:rPr>
            <w:b/>
            <w:szCs w:val="24"/>
          </w:rPr>
          <w:t>é</w:t>
        </w:r>
        <w:r w:rsidRPr="003522AC">
          <w:rPr>
            <w:b/>
            <w:szCs w:val="24"/>
          </w:rPr>
          <w:t xml:space="preserve"> osob</w:t>
        </w:r>
        <w:r w:rsidR="00BF6F3E">
          <w:rPr>
            <w:b/>
            <w:szCs w:val="24"/>
          </w:rPr>
          <w:t>y</w:t>
        </w:r>
        <w:r w:rsidRPr="003522AC">
          <w:rPr>
            <w:b/>
            <w:szCs w:val="24"/>
          </w:rPr>
          <w:t>, ktor</w:t>
        </w:r>
        <w:r w:rsidR="00BF6F3E">
          <w:rPr>
            <w:b/>
            <w:szCs w:val="24"/>
          </w:rPr>
          <w:t>é</w:t>
        </w:r>
      </w:ins>
      <w:r w:rsidRPr="003522AC">
        <w:rPr>
          <w:b/>
          <w:szCs w:val="24"/>
        </w:rPr>
        <w:t xml:space="preserve"> vykonávajú finančnú kontrolu na mieste, majú pri plnení úloh podľa zákona o finančnej kontrole postavenie verejných činiteľov podľa § 128 Trestného zákona.</w:t>
      </w:r>
    </w:p>
    <w:p w14:paraId="4C8D0957" w14:textId="77777777" w:rsidR="00373B4B" w:rsidRDefault="00373B4B" w:rsidP="00C73C5E">
      <w:pPr>
        <w:jc w:val="both"/>
      </w:pPr>
    </w:p>
    <w:p w14:paraId="59AC345B" w14:textId="77777777" w:rsidR="00C73C5E" w:rsidRDefault="00C73C5E" w:rsidP="00C73C5E">
      <w:r>
        <w:t xml:space="preserve">Termín začatia fyzického výkonu </w:t>
      </w:r>
      <w:r w:rsidR="00A55166">
        <w:t xml:space="preserve">finančnej </w:t>
      </w:r>
      <w:r>
        <w:t>kontroly na mieste:</w:t>
      </w:r>
      <w:r>
        <w:rPr>
          <w:rStyle w:val="Odkaznapoznmkupodiarou"/>
        </w:rPr>
        <w:footnoteReference w:id="18"/>
      </w:r>
      <w:r>
        <w:t xml:space="preserve"> od  ........................................................</w:t>
      </w:r>
    </w:p>
    <w:p w14:paraId="3E617A86" w14:textId="7985FB4F" w:rsidR="00C73C5E" w:rsidRDefault="00C73C5E" w:rsidP="00C73C5E">
      <w:r>
        <w:t xml:space="preserve">Predpokladaná dĺžka fyzického výkonu </w:t>
      </w:r>
      <w:r w:rsidR="00A55166">
        <w:t xml:space="preserve">finančnej </w:t>
      </w:r>
      <w:r>
        <w:t>kontroly na mieste</w:t>
      </w:r>
      <w:ins w:id="173" w:author="Autor">
        <w:r w:rsidR="00A169F0">
          <w:t>:</w:t>
        </w:r>
      </w:ins>
      <w:r>
        <w:rPr>
          <w:rStyle w:val="Odkaznapoznmkupodiarou"/>
        </w:rPr>
        <w:footnoteReference w:id="19"/>
      </w:r>
      <w:del w:id="178" w:author="Autor">
        <w:r>
          <w:delText>:</w:delText>
        </w:r>
      </w:del>
      <w:r>
        <w:t xml:space="preserve"> ....................................................</w:t>
      </w:r>
    </w:p>
    <w:p w14:paraId="3CA63CFF" w14:textId="77777777" w:rsidR="00C73C5E" w:rsidRDefault="00C73C5E" w:rsidP="00C73C5E"/>
    <w:p w14:paraId="507EE611" w14:textId="77777777" w:rsidR="00C73C5E" w:rsidRPr="0064461D" w:rsidRDefault="00C73C5E" w:rsidP="00C73C5E">
      <w:r w:rsidRPr="0064461D">
        <w:t>V ................................................ dňa ..................................................</w:t>
      </w:r>
    </w:p>
    <w:p w14:paraId="2F4CF571" w14:textId="77777777" w:rsidR="00C73C5E" w:rsidRDefault="00C73C5E" w:rsidP="00C73C5E"/>
    <w:p w14:paraId="3670ACAB" w14:textId="77777777" w:rsidR="00C73C5E" w:rsidRDefault="00C73C5E" w:rsidP="00C73C5E"/>
    <w:p w14:paraId="1B9CF3F1" w14:textId="77777777" w:rsidR="00C73C5E" w:rsidRPr="0064461D" w:rsidRDefault="00C73C5E" w:rsidP="00C73C5E">
      <w:r w:rsidRPr="0064461D">
        <w:t>..................................................................................................................................................</w:t>
      </w:r>
    </w:p>
    <w:p w14:paraId="6F471387" w14:textId="77777777" w:rsidR="00C73C5E" w:rsidRPr="0064461D" w:rsidRDefault="00C73C5E" w:rsidP="00C73C5E">
      <w:r>
        <w:t xml:space="preserve">meno, priezvisko, funkcia a podpis </w:t>
      </w:r>
      <w:r w:rsidR="00F96D37">
        <w:t>štatutárneho orgánu alebo ním písomne splnomocnen</w:t>
      </w:r>
      <w:r w:rsidR="00174CFF">
        <w:t>ého</w:t>
      </w:r>
      <w:r w:rsidR="00F96D37">
        <w:t xml:space="preserve"> vedúc</w:t>
      </w:r>
      <w:r w:rsidR="00174CFF">
        <w:t>eho</w:t>
      </w:r>
      <w:r w:rsidR="00F96D37">
        <w:t xml:space="preserve"> zamestnanc</w:t>
      </w:r>
      <w:r w:rsidR="00174CFF">
        <w:t>a</w:t>
      </w:r>
      <w:r w:rsidR="00F96D37">
        <w:t>.</w:t>
      </w:r>
      <w:r>
        <w:t xml:space="preserve"> </w:t>
      </w:r>
    </w:p>
    <w:p w14:paraId="14C51DFA" w14:textId="77777777" w:rsidR="00C73C5E" w:rsidRPr="0064461D" w:rsidRDefault="00C73C5E" w:rsidP="00C73C5E"/>
    <w:sectPr w:rsidR="00C73C5E" w:rsidRPr="0064461D" w:rsidSect="00C571C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C2881" w14:textId="77777777" w:rsidR="00A0593A" w:rsidRDefault="00A0593A" w:rsidP="009B44B8">
      <w:pPr>
        <w:spacing w:after="0" w:line="240" w:lineRule="auto"/>
      </w:pPr>
      <w:r>
        <w:separator/>
      </w:r>
    </w:p>
  </w:endnote>
  <w:endnote w:type="continuationSeparator" w:id="0">
    <w:p w14:paraId="7C9D2425" w14:textId="77777777" w:rsidR="00A0593A" w:rsidRDefault="00A0593A" w:rsidP="009B44B8">
      <w:pPr>
        <w:spacing w:after="0" w:line="240" w:lineRule="auto"/>
      </w:pPr>
      <w:r>
        <w:continuationSeparator/>
      </w:r>
    </w:p>
  </w:endnote>
  <w:endnote w:type="continuationNotice" w:id="1">
    <w:p w14:paraId="67EF54E5" w14:textId="77777777" w:rsidR="00A0593A" w:rsidRDefault="00A05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0D051" w14:textId="77777777" w:rsidR="00204E9F" w:rsidRDefault="00204E9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C7A8D0" w14:textId="77777777" w:rsidR="00F860EB" w:rsidRDefault="00F860EB" w:rsidP="00F860EB">
    <w:pPr>
      <w:pStyle w:val="Pta"/>
      <w:jc w:val="right"/>
      <w:rPr>
        <w:del w:id="190" w:author="Autor"/>
      </w:rPr>
    </w:pPr>
    <w:del w:id="191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535743" wp14:editId="6D4782F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0" name="Rovná spojnic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A9361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delText xml:space="preserve"> </w:delText>
      </w:r>
    </w:del>
  </w:p>
  <w:p w14:paraId="45477238" w14:textId="06A3E9F7" w:rsidR="00F860EB" w:rsidRDefault="00F860EB" w:rsidP="00F860EB">
    <w:pPr>
      <w:pStyle w:val="Pta"/>
      <w:jc w:val="right"/>
      <w:rPr>
        <w:ins w:id="192" w:author="Autor"/>
      </w:rPr>
    </w:pPr>
    <w:del w:id="193" w:author="Autor">
      <w:r w:rsidRPr="00627EA3">
        <w:rPr>
          <w:noProof/>
        </w:rPr>
        <w:drawing>
          <wp:anchor distT="0" distB="0" distL="114300" distR="114300" simplePos="0" relativeHeight="251664384" behindDoc="1" locked="0" layoutInCell="1" allowOverlap="1" wp14:anchorId="6B77D4E2" wp14:editId="6F2EC0E2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1" name="Obrázo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194" w:author="Autor">
      <w:r w:rsidRPr="00627EA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0827DD" wp14:editId="68EE11F7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936231" id="Rovná spojnica 1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DJMNAf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  <w:r>
        <w:t xml:space="preserve"> </w:t>
      </w:r>
    </w:ins>
  </w:p>
  <w:p w14:paraId="60F5ADBA" w14:textId="0A719C62" w:rsidR="00F860EB" w:rsidRDefault="00F860EB" w:rsidP="00F860EB">
    <w:pPr>
      <w:pStyle w:val="Pta"/>
      <w:jc w:val="right"/>
    </w:pPr>
    <w:ins w:id="195" w:author="Autor">
      <w:r w:rsidRPr="00627EA3">
        <w:rPr>
          <w:noProof/>
        </w:rPr>
        <w:drawing>
          <wp:anchor distT="0" distB="0" distL="114300" distR="114300" simplePos="0" relativeHeight="251658240" behindDoc="1" locked="0" layoutInCell="1" allowOverlap="1" wp14:anchorId="103411EA" wp14:editId="38A0080A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473334">
          <w:rPr>
            <w:noProof/>
          </w:rPr>
          <w:t>2</w:t>
        </w:r>
        <w:r>
          <w:fldChar w:fldCharType="end"/>
        </w:r>
      </w:sdtContent>
    </w:sdt>
  </w:p>
  <w:p w14:paraId="4C16B22E" w14:textId="77777777" w:rsidR="00F860EB" w:rsidRPr="00627EA3" w:rsidRDefault="00F860EB" w:rsidP="00F860EB">
    <w:pPr>
      <w:pStyle w:val="Pta"/>
    </w:pPr>
  </w:p>
  <w:p w14:paraId="1DBE60FC" w14:textId="77777777" w:rsidR="00F860EB" w:rsidRDefault="00F860E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20A89" w14:textId="77777777" w:rsidR="00204E9F" w:rsidRDefault="00204E9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12A68" w14:textId="77777777" w:rsidR="00A0593A" w:rsidRDefault="00A0593A" w:rsidP="009B44B8">
      <w:pPr>
        <w:spacing w:after="0" w:line="240" w:lineRule="auto"/>
      </w:pPr>
      <w:r>
        <w:separator/>
      </w:r>
    </w:p>
  </w:footnote>
  <w:footnote w:type="continuationSeparator" w:id="0">
    <w:p w14:paraId="3365D04B" w14:textId="77777777" w:rsidR="00A0593A" w:rsidRDefault="00A0593A" w:rsidP="009B44B8">
      <w:pPr>
        <w:spacing w:after="0" w:line="240" w:lineRule="auto"/>
      </w:pPr>
      <w:r>
        <w:continuationSeparator/>
      </w:r>
    </w:p>
  </w:footnote>
  <w:footnote w:type="continuationNotice" w:id="1">
    <w:p w14:paraId="3998A13D" w14:textId="77777777" w:rsidR="00A0593A" w:rsidRDefault="00A0593A">
      <w:pPr>
        <w:spacing w:after="0" w:line="240" w:lineRule="auto"/>
      </w:pPr>
    </w:p>
  </w:footnote>
  <w:footnote w:id="2">
    <w:p w14:paraId="691BC414" w14:textId="3D72AF2A" w:rsidR="00702B9D" w:rsidRDefault="00702B9D" w:rsidP="00D036EE">
      <w:pPr>
        <w:pStyle w:val="Textpoznmkypodiarou"/>
        <w:tabs>
          <w:tab w:val="left" w:pos="284"/>
        </w:tabs>
        <w:jc w:val="both"/>
        <w:rPr>
          <w:ins w:id="56" w:author="Autor"/>
        </w:rPr>
      </w:pPr>
      <w:ins w:id="57" w:author="Autor">
        <w:r>
          <w:rPr>
            <w:rStyle w:val="Odkaznapoznmkupodiarou"/>
          </w:rPr>
          <w:footnoteRef/>
        </w:r>
        <w:r>
          <w:t xml:space="preserve"> </w:t>
        </w:r>
        <w:r w:rsidR="0052632E">
          <w:tab/>
        </w:r>
        <w:r>
          <w:t xml:space="preserve">Všetky ustanovenia vzoru, ktoré sa vzťahujú na riadiaci orgán, sa rovnako aplikujú aj </w:t>
        </w:r>
        <w:r w:rsidR="0052632E">
          <w:tab/>
        </w:r>
        <w:r>
          <w:t>na  sprostredkovateľský orgán v rozsahu, v akom naňho bol delegovaný výkon činností riadiaceho orgánu.</w:t>
        </w:r>
      </w:ins>
    </w:p>
  </w:footnote>
  <w:footnote w:id="3">
    <w:p w14:paraId="693E1F4F" w14:textId="73B6B579" w:rsidR="00246E56" w:rsidRDefault="00246E56" w:rsidP="0052632E">
      <w:pPr>
        <w:pStyle w:val="Textpoznmkypodiarou"/>
        <w:tabs>
          <w:tab w:val="left" w:pos="284"/>
        </w:tabs>
        <w:rPr>
          <w:ins w:id="63" w:author="Autor"/>
        </w:rPr>
      </w:pPr>
      <w:ins w:id="64" w:author="Autor">
        <w:r>
          <w:rPr>
            <w:rStyle w:val="Odkaznapoznmkupodiarou"/>
          </w:rPr>
          <w:footnoteRef/>
        </w:r>
        <w:r>
          <w:t xml:space="preserve"> </w:t>
        </w:r>
        <w:r w:rsidR="0052632E">
          <w:tab/>
        </w:r>
        <w:r>
          <w:t>§ 2 písm. g) zákona o finančnej kontrole</w:t>
        </w:r>
      </w:ins>
    </w:p>
  </w:footnote>
  <w:footnote w:id="4">
    <w:p w14:paraId="0F44170F" w14:textId="435CCD48" w:rsidR="00246E56" w:rsidRDefault="00246E56" w:rsidP="0052632E">
      <w:pPr>
        <w:pStyle w:val="Textpoznmkypodiarou"/>
        <w:tabs>
          <w:tab w:val="left" w:pos="284"/>
        </w:tabs>
        <w:rPr>
          <w:ins w:id="73" w:author="Autor"/>
        </w:rPr>
      </w:pPr>
      <w:ins w:id="74" w:author="Autor">
        <w:r>
          <w:rPr>
            <w:rStyle w:val="Odkaznapoznmkupodiarou"/>
          </w:rPr>
          <w:footnoteRef/>
        </w:r>
        <w:r>
          <w:t xml:space="preserve"> </w:t>
        </w:r>
        <w:r w:rsidR="0052632E">
          <w:tab/>
        </w:r>
        <w:r>
          <w:t>§ 2 písm. h) zákona o finančnej kontrole</w:t>
        </w:r>
      </w:ins>
    </w:p>
  </w:footnote>
  <w:footnote w:id="5">
    <w:p w14:paraId="42354981" w14:textId="31A2FCFD" w:rsidR="00BA5DD2" w:rsidRDefault="00BA5DD2" w:rsidP="00473334">
      <w:pPr>
        <w:pStyle w:val="Textpoznmkypodiarou"/>
        <w:tabs>
          <w:tab w:val="left" w:pos="284"/>
        </w:tabs>
        <w:ind w:left="284" w:hanging="284"/>
        <w:jc w:val="both"/>
        <w:pPrChange w:id="7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del w:id="79" w:author="Autor">
        <w:r>
          <w:delText>RO uvedie</w:delText>
        </w:r>
      </w:del>
      <w:ins w:id="80" w:author="Autor">
        <w:r w:rsidR="0052632E">
          <w:tab/>
        </w:r>
        <w:r w:rsidR="00045F20">
          <w:t>U</w:t>
        </w:r>
        <w:r>
          <w:t>v</w:t>
        </w:r>
        <w:r w:rsidR="00045F20">
          <w:t>ádza sa</w:t>
        </w:r>
      </w:ins>
      <w:r>
        <w:t xml:space="preserve"> názov</w:t>
      </w:r>
      <w:r w:rsidR="00DE3233">
        <w:t xml:space="preserve"> </w:t>
      </w:r>
      <w:del w:id="81" w:author="Autor">
        <w:r>
          <w:delText>kontrolovanej</w:delText>
        </w:r>
      </w:del>
      <w:ins w:id="82" w:author="Autor">
        <w:r w:rsidR="00DE3233">
          <w:t>povinnej</w:t>
        </w:r>
      </w:ins>
      <w:r>
        <w:t xml:space="preserve"> osoby (napr. prijímateľa, SO) alebo meno a priezvisko v prípade, ak je</w:t>
      </w:r>
      <w:r w:rsidR="00DE3233">
        <w:t xml:space="preserve"> </w:t>
      </w:r>
      <w:del w:id="83" w:author="Autor">
        <w:r>
          <w:delText>kontrolovanou</w:delText>
        </w:r>
      </w:del>
      <w:ins w:id="84" w:author="Autor">
        <w:r w:rsidR="00DE3233">
          <w:t>povinnou</w:t>
        </w:r>
      </w:ins>
      <w:r w:rsidR="00DE3233">
        <w:t xml:space="preserve"> </w:t>
      </w:r>
      <w:r>
        <w:t>osobou fyzická osoba.</w:t>
      </w:r>
    </w:p>
  </w:footnote>
  <w:footnote w:id="6">
    <w:p w14:paraId="46D04145" w14:textId="77777777" w:rsidR="008849DB" w:rsidRDefault="008849DB">
      <w:pPr>
        <w:pStyle w:val="Textpoznmkypodiarou"/>
        <w:rPr>
          <w:del w:id="92" w:author="Autor"/>
        </w:rPr>
      </w:pPr>
      <w:del w:id="93" w:author="Autor">
        <w:r>
          <w:rPr>
            <w:rStyle w:val="Odkaznapoznmkupodiarou"/>
          </w:rPr>
          <w:footnoteRef/>
        </w:r>
        <w:r>
          <w:delText xml:space="preserve"> V prípade, ak je to relevantné, t.j. ak je kontrolovanou aj tretia osoba uvedie RO jej bližšiu identifikáciu (napr. partner, užívateľ, dodávateľ, subdodávateľ).</w:delText>
        </w:r>
      </w:del>
    </w:p>
  </w:footnote>
  <w:footnote w:id="7">
    <w:p w14:paraId="06CF4D69" w14:textId="7DD50C44" w:rsidR="007430CD" w:rsidRDefault="007430CD" w:rsidP="00473334">
      <w:pPr>
        <w:pStyle w:val="Textpoznmkypodiarou"/>
        <w:tabs>
          <w:tab w:val="left" w:pos="284"/>
        </w:tabs>
        <w:ind w:left="284" w:hanging="284"/>
        <w:jc w:val="both"/>
        <w:pPrChange w:id="10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04" w:author="Autor">
        <w:r w:rsidR="0052632E">
          <w:tab/>
        </w:r>
      </w:ins>
      <w:r>
        <w:t>V prípade, ak je predmetom kontroly viacero projektov</w:t>
      </w:r>
      <w:ins w:id="105" w:author="Autor">
        <w:r w:rsidR="00045F20">
          <w:t>/žiadostí o platbu</w:t>
        </w:r>
      </w:ins>
      <w:r>
        <w:t xml:space="preserve"> jedného prijímateľa </w:t>
      </w:r>
      <w:del w:id="106" w:author="Autor">
        <w:r>
          <w:delText>je RO povinný uviesť</w:delText>
        </w:r>
      </w:del>
      <w:ins w:id="107" w:author="Autor">
        <w:r>
          <w:t>uv</w:t>
        </w:r>
        <w:r w:rsidR="00045F20">
          <w:t>ádzajú sa</w:t>
        </w:r>
      </w:ins>
      <w:r w:rsidR="00045F20">
        <w:t xml:space="preserve"> </w:t>
      </w:r>
      <w:r>
        <w:t>všetky</w:t>
      </w:r>
      <w:r w:rsidR="00045F20">
        <w:t xml:space="preserve"> </w:t>
      </w:r>
      <w:r>
        <w:t>názvy projektov</w:t>
      </w:r>
      <w:ins w:id="108" w:author="Autor">
        <w:r w:rsidR="00045F20">
          <w:t>/žiadostí o platbu</w:t>
        </w:r>
      </w:ins>
      <w:r>
        <w:t xml:space="preserve">. </w:t>
      </w:r>
    </w:p>
  </w:footnote>
  <w:footnote w:id="8">
    <w:p w14:paraId="59D96D44" w14:textId="4BE3D0FB" w:rsidR="007430CD" w:rsidRDefault="007430CD" w:rsidP="00473334">
      <w:pPr>
        <w:pStyle w:val="Textpoznmkypodiarou"/>
        <w:tabs>
          <w:tab w:val="left" w:pos="284"/>
        </w:tabs>
        <w:ind w:left="284" w:hanging="284"/>
        <w:jc w:val="both"/>
        <w:pPrChange w:id="11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12" w:author="Autor">
        <w:r w:rsidR="0052632E">
          <w:tab/>
        </w:r>
      </w:ins>
      <w:r>
        <w:t>V prípade, ak je predmetom kontroly viacero projektov</w:t>
      </w:r>
      <w:ins w:id="113" w:author="Autor">
        <w:r w:rsidR="00045F20">
          <w:t>/žiadostí o platbu</w:t>
        </w:r>
      </w:ins>
      <w:r w:rsidR="00045F20">
        <w:t xml:space="preserve"> </w:t>
      </w:r>
      <w:r>
        <w:t xml:space="preserve">jedného prijímateľa </w:t>
      </w:r>
      <w:del w:id="114" w:author="Autor">
        <w:r>
          <w:delText>je RO povinný uviesť</w:delText>
        </w:r>
      </w:del>
      <w:ins w:id="115" w:author="Autor">
        <w:r>
          <w:t>uv</w:t>
        </w:r>
        <w:r w:rsidR="00045F20">
          <w:t>ádzajú sa</w:t>
        </w:r>
      </w:ins>
      <w:r>
        <w:t xml:space="preserve"> všetky ITMS kódy projektov</w:t>
      </w:r>
      <w:ins w:id="116" w:author="Autor">
        <w:r w:rsidR="00045F20">
          <w:t>/žiadostí o platbu</w:t>
        </w:r>
      </w:ins>
      <w:r>
        <w:t>.</w:t>
      </w:r>
    </w:p>
  </w:footnote>
  <w:footnote w:id="9">
    <w:p w14:paraId="0541A56B" w14:textId="4A0C108D" w:rsidR="007430CD" w:rsidRDefault="007430CD" w:rsidP="00473334">
      <w:pPr>
        <w:pStyle w:val="Textpoznmkypodiarou"/>
        <w:tabs>
          <w:tab w:val="left" w:pos="284"/>
        </w:tabs>
        <w:jc w:val="both"/>
        <w:pPrChange w:id="11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del w:id="120" w:author="Autor">
        <w:r w:rsidR="000C707E">
          <w:delText>RO uvedie</w:delText>
        </w:r>
      </w:del>
      <w:ins w:id="121" w:author="Autor">
        <w:r w:rsidR="0052632E">
          <w:tab/>
        </w:r>
        <w:r w:rsidR="00045F20">
          <w:t>U</w:t>
        </w:r>
        <w:r w:rsidR="000C707E">
          <w:t>v</w:t>
        </w:r>
        <w:r w:rsidR="00045F20">
          <w:t>ádza sa</w:t>
        </w:r>
      </w:ins>
      <w:r w:rsidR="000C707E">
        <w:t xml:space="preserve"> osobitný predmet kontroly/osobitné predmety kontroly uvedené v Systéme riadenia EŠIF na PO </w:t>
      </w:r>
      <w:ins w:id="122" w:author="Autor">
        <w:r w:rsidR="0052632E">
          <w:tab/>
        </w:r>
      </w:ins>
      <w:r w:rsidR="000C707E">
        <w:t xml:space="preserve">2014-2020 a v usmerneniach RO, resp. iný predmet kontroly podľa charakteru kontroly (napr. kontrola </w:t>
      </w:r>
      <w:ins w:id="123" w:author="Autor">
        <w:r w:rsidR="0052632E">
          <w:tab/>
        </w:r>
      </w:ins>
      <w:r w:rsidR="000C707E">
        <w:t>delegovaných právomocí na SO</w:t>
      </w:r>
      <w:r w:rsidR="00586771">
        <w:t>, kontrola verejného obstarávania</w:t>
      </w:r>
      <w:r w:rsidR="000C707E">
        <w:t xml:space="preserve">). </w:t>
      </w:r>
      <w:r>
        <w:t xml:space="preserve">  </w:t>
      </w:r>
    </w:p>
  </w:footnote>
  <w:footnote w:id="10">
    <w:p w14:paraId="4273B9EF" w14:textId="373D69AE" w:rsidR="007430CD" w:rsidRDefault="007430CD" w:rsidP="00473334">
      <w:pPr>
        <w:pStyle w:val="Textpoznmkypodiarou"/>
        <w:tabs>
          <w:tab w:val="left" w:pos="284"/>
        </w:tabs>
        <w:ind w:left="284" w:hanging="284"/>
        <w:jc w:val="both"/>
        <w:pPrChange w:id="126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del w:id="127" w:author="Autor">
        <w:r>
          <w:delText xml:space="preserve"> </w:delText>
        </w:r>
        <w:r w:rsidR="000C707E">
          <w:delText xml:space="preserve">RO môže zadefinovať bližšiu charakteristiku predmetu kontroly. </w:delText>
        </w:r>
        <w:r>
          <w:delText xml:space="preserve"> </w:delText>
        </w:r>
      </w:del>
      <w:ins w:id="128" w:author="Autor">
        <w:r>
          <w:t xml:space="preserve"> </w:t>
        </w:r>
        <w:r w:rsidR="0052632E">
          <w:tab/>
        </w:r>
        <w:r w:rsidR="00045F20">
          <w:t xml:space="preserve">Uvádza sa, ak je to relevantné, </w:t>
        </w:r>
        <w:r w:rsidR="000C707E">
          <w:t>bližši</w:t>
        </w:r>
        <w:r w:rsidR="00045F20">
          <w:t>a</w:t>
        </w:r>
        <w:r w:rsidR="000C707E">
          <w:t xml:space="preserve"> charakteristik</w:t>
        </w:r>
        <w:r w:rsidR="00045F20">
          <w:t>a</w:t>
        </w:r>
        <w:r w:rsidR="000C707E">
          <w:t xml:space="preserve"> predmetu kontroly</w:t>
        </w:r>
        <w:r w:rsidR="003014A6">
          <w:t xml:space="preserve"> (napr. kontrola súladu s HP RMŽ a ND, kontrola súladu s HP UR, ak sú</w:t>
        </w:r>
        <w:r w:rsidR="003014A6" w:rsidRPr="003014A6">
          <w:t xml:space="preserve"> </w:t>
        </w:r>
        <w:r w:rsidR="003014A6">
          <w:t>zástupcovia HP prizvanou osobou</w:t>
        </w:r>
        <w:r w:rsidR="00DE3233">
          <w:t>. V prípade finančnej kontroly na mieste viacerých žiadostí o platbu sa uvedú jednotlivé predmety kontroly ku konkrétnej žiadosti o platbu.)</w:t>
        </w:r>
        <w:r w:rsidR="000C707E">
          <w:t xml:space="preserve"> </w:t>
        </w:r>
        <w:r>
          <w:t xml:space="preserve"> </w:t>
        </w:r>
      </w:ins>
    </w:p>
  </w:footnote>
  <w:footnote w:id="11">
    <w:p w14:paraId="6CB0EB46" w14:textId="413206D8" w:rsidR="007430CD" w:rsidRDefault="007430CD" w:rsidP="00473334">
      <w:pPr>
        <w:pStyle w:val="Textpoznmkypodiarou"/>
        <w:tabs>
          <w:tab w:val="left" w:pos="284"/>
        </w:tabs>
        <w:jc w:val="both"/>
        <w:pPrChange w:id="13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2" w:author="Autor">
        <w:r w:rsidR="0052632E">
          <w:tab/>
        </w:r>
      </w:ins>
      <w:r>
        <w:t>Napr.</w:t>
      </w:r>
      <w:del w:id="133" w:author="Autor">
        <w:r>
          <w:delText xml:space="preserve"> v prípade,</w:delText>
        </w:r>
      </w:del>
      <w:r>
        <w:t xml:space="preserve"> ak je kontrola RO zameraná na kontrolu plnenia úloh v rámci delegovania právomocí na SO. </w:t>
      </w:r>
    </w:p>
  </w:footnote>
  <w:footnote w:id="12">
    <w:p w14:paraId="5A3EDA62" w14:textId="691E68CA" w:rsidR="007430CD" w:rsidRDefault="007430CD" w:rsidP="00473334">
      <w:pPr>
        <w:pStyle w:val="Textpoznmkypodiarou"/>
        <w:tabs>
          <w:tab w:val="left" w:pos="284"/>
        </w:tabs>
        <w:jc w:val="both"/>
        <w:pPrChange w:id="13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9" w:author="Autor">
        <w:r w:rsidR="0052632E">
          <w:tab/>
        </w:r>
      </w:ins>
      <w:r>
        <w:t xml:space="preserve">V prípade, ak je predmetom kontroly viacero projektov jedného prijímateľa je RO povinný uviesť všetky </w:t>
      </w:r>
      <w:ins w:id="140" w:author="Autor">
        <w:r w:rsidR="0052632E">
          <w:tab/>
        </w:r>
      </w:ins>
      <w:r>
        <w:t>dátumy účinnosti zmlúv.</w:t>
      </w:r>
    </w:p>
  </w:footnote>
  <w:footnote w:id="13">
    <w:p w14:paraId="384CC87B" w14:textId="2189DEB8" w:rsidR="001F1A31" w:rsidRDefault="001F1A31" w:rsidP="00473334">
      <w:pPr>
        <w:pStyle w:val="Textpoznmkypodiarou"/>
        <w:tabs>
          <w:tab w:val="left" w:pos="284"/>
        </w:tabs>
        <w:jc w:val="both"/>
        <w:pPrChange w:id="14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del w:id="144" w:author="Autor">
        <w:r>
          <w:delText>RO uvedie</w:delText>
        </w:r>
      </w:del>
      <w:ins w:id="145" w:author="Autor">
        <w:r w:rsidR="0052632E">
          <w:tab/>
        </w:r>
        <w:r w:rsidR="00045F20">
          <w:t>Uvádzajú sa</w:t>
        </w:r>
      </w:ins>
      <w:r>
        <w:t xml:space="preserve"> ďalšie údaje podľa potreby.</w:t>
      </w:r>
    </w:p>
  </w:footnote>
  <w:footnote w:id="14">
    <w:p w14:paraId="74B3D938" w14:textId="2495CA98" w:rsidR="00C73C5E" w:rsidRDefault="00C73C5E" w:rsidP="00473334">
      <w:pPr>
        <w:pStyle w:val="Textpoznmkypodiarou"/>
        <w:tabs>
          <w:tab w:val="left" w:pos="284"/>
        </w:tabs>
        <w:jc w:val="both"/>
        <w:pPrChange w:id="147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del w:id="148" w:author="Autor">
        <w:r>
          <w:delText>RO vyplní</w:delText>
        </w:r>
      </w:del>
      <w:ins w:id="149" w:author="Autor">
        <w:r w:rsidR="0052632E">
          <w:tab/>
        </w:r>
        <w:r w:rsidR="00ED7885">
          <w:t>Uvádza sa</w:t>
        </w:r>
      </w:ins>
      <w:r>
        <w:t xml:space="preserve"> meno, priezvisko a </w:t>
      </w:r>
      <w:del w:id="150" w:author="Autor">
        <w:r>
          <w:delText>funkciu</w:delText>
        </w:r>
      </w:del>
      <w:ins w:id="151" w:author="Autor">
        <w:r>
          <w:t>funkci</w:t>
        </w:r>
        <w:r w:rsidR="00ED7885">
          <w:t>a</w:t>
        </w:r>
      </w:ins>
      <w:r>
        <w:t xml:space="preserve"> podľa počtu zamestnancov vykonávajúcich</w:t>
      </w:r>
      <w:r w:rsidR="00EE3BDC">
        <w:t xml:space="preserve"> finančnú</w:t>
      </w:r>
      <w:r>
        <w:t xml:space="preserve"> kontrolu na</w:t>
      </w:r>
      <w:del w:id="152" w:author="Autor">
        <w:r>
          <w:delText xml:space="preserve"> </w:delText>
        </w:r>
      </w:del>
      <w:ins w:id="153" w:author="Autor">
        <w:r w:rsidR="005607DC">
          <w:t> </w:t>
        </w:r>
      </w:ins>
      <w:r>
        <w:t>mieste.</w:t>
      </w:r>
    </w:p>
  </w:footnote>
  <w:footnote w:id="15">
    <w:p w14:paraId="1677ECCD" w14:textId="23A7B7D1" w:rsidR="00657DE3" w:rsidDel="00BF6F3E" w:rsidRDefault="00657DE3">
      <w:pPr>
        <w:pStyle w:val="Textpoznmkypodiarou"/>
        <w:rPr>
          <w:del w:id="155" w:author="Autor"/>
        </w:rPr>
      </w:pPr>
      <w:r>
        <w:rPr>
          <w:rStyle w:val="Odkaznapoznmkupodiarou"/>
        </w:rPr>
        <w:footnoteRef/>
      </w:r>
      <w:del w:id="156" w:author="Autor">
        <w:r w:rsidR="00C73C5E">
          <w:delText xml:space="preserve"> RO vyplní meno a priezvisko podľa počtu prizvaných osôb vykonávajúcich </w:delText>
        </w:r>
        <w:r w:rsidR="00EE3BDC">
          <w:delText xml:space="preserve">finančnú </w:delText>
        </w:r>
        <w:r w:rsidR="00C73C5E">
          <w:delText>kontrolu na mieste (napr. gestora horizontálneho princípu)</w:delText>
        </w:r>
        <w:r w:rsidR="000B2BAC">
          <w:delText>, ak je to relevantné</w:delText>
        </w:r>
        <w:r w:rsidR="00C73C5E">
          <w:delText>.</w:delText>
        </w:r>
        <w:r w:rsidR="000B2BAC">
          <w:delText xml:space="preserve"> </w:delText>
        </w:r>
      </w:del>
      <w:ins w:id="157" w:author="Autor">
        <w:r>
          <w:t xml:space="preserve"> </w:t>
        </w:r>
        <w:r w:rsidR="00ED7885">
          <w:t xml:space="preserve"> </w:t>
        </w:r>
        <w:r w:rsidRPr="00ED7885">
          <w:t>§ 2 písm. i) zákona o finančnej kontrole.</w:t>
        </w:r>
      </w:ins>
    </w:p>
  </w:footnote>
  <w:footnote w:id="16">
    <w:p w14:paraId="32A11E93" w14:textId="385E3AF8" w:rsidR="00C73C5E" w:rsidDel="00BF6F3E" w:rsidRDefault="00C73C5E" w:rsidP="00C73C5E">
      <w:pPr>
        <w:pStyle w:val="Textpoznmkypodiarou"/>
        <w:rPr>
          <w:ins w:id="160" w:author="Autor"/>
        </w:rPr>
      </w:pPr>
    </w:p>
  </w:footnote>
  <w:footnote w:id="17">
    <w:p w14:paraId="35D23E1B" w14:textId="77777777" w:rsidR="00897F52" w:rsidRDefault="00897F52">
      <w:pPr>
        <w:rPr>
          <w:ins w:id="165" w:author="Autor"/>
        </w:rPr>
      </w:pPr>
    </w:p>
  </w:footnote>
  <w:footnote w:id="18">
    <w:p w14:paraId="6A1EB029" w14:textId="78A3169F" w:rsidR="00C73C5E" w:rsidRDefault="0052632E" w:rsidP="00473334">
      <w:pPr>
        <w:pStyle w:val="Textpoznmkypodiarou"/>
        <w:tabs>
          <w:tab w:val="left" w:pos="284"/>
        </w:tabs>
        <w:pPrChange w:id="17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del w:id="171" w:author="Autor">
        <w:r w:rsidR="00C73C5E">
          <w:delText xml:space="preserve"> RO uvedie</w:delText>
        </w:r>
      </w:del>
      <w:ins w:id="172" w:author="Autor">
        <w:r>
          <w:tab/>
        </w:r>
        <w:r w:rsidR="00ED7885">
          <w:t>Uvádza sa</w:t>
        </w:r>
      </w:ins>
      <w:r w:rsidR="00C73C5E">
        <w:t xml:space="preserve"> predpokladaný dátum  začatia fyzického výkonu </w:t>
      </w:r>
      <w:r w:rsidR="00A55166">
        <w:t xml:space="preserve"> finančnej </w:t>
      </w:r>
      <w:r w:rsidR="00C73C5E">
        <w:t xml:space="preserve">kontroly na mieste. </w:t>
      </w:r>
    </w:p>
  </w:footnote>
  <w:footnote w:id="19">
    <w:p w14:paraId="36590F07" w14:textId="6398D152" w:rsidR="00C73C5E" w:rsidRDefault="00C73C5E" w:rsidP="00473334">
      <w:pPr>
        <w:pStyle w:val="Textpoznmkypodiarou"/>
        <w:tabs>
          <w:tab w:val="left" w:pos="284"/>
        </w:tabs>
        <w:pPrChange w:id="17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del w:id="175" w:author="Autor">
        <w:r>
          <w:delText>RO uvedie</w:delText>
        </w:r>
      </w:del>
      <w:ins w:id="176" w:author="Autor">
        <w:r w:rsidR="0052632E">
          <w:tab/>
        </w:r>
        <w:r w:rsidR="00ED7885">
          <w:t>Uvádza sa</w:t>
        </w:r>
      </w:ins>
      <w:r>
        <w:t xml:space="preserve"> predpokladaný počet dní, počas ktorých by sa mala vykonávať fyzická </w:t>
      </w:r>
      <w:r w:rsidR="00A55166">
        <w:t xml:space="preserve">finančná </w:t>
      </w:r>
      <w:r>
        <w:t xml:space="preserve">kontrola na </w:t>
      </w:r>
      <w:ins w:id="177" w:author="Autor">
        <w:r w:rsidR="0052632E">
          <w:tab/>
        </w:r>
      </w:ins>
      <w:r>
        <w:t xml:space="preserve">mieste.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D546" w14:textId="77777777" w:rsidR="00204E9F" w:rsidRDefault="00204E9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51C7D" w14:textId="77777777" w:rsidR="0049695C" w:rsidRDefault="0049695C" w:rsidP="0049695C">
    <w:pPr>
      <w:pStyle w:val="Hlavika"/>
      <w:rPr>
        <w:del w:id="179" w:author="Autor"/>
      </w:rPr>
    </w:pPr>
    <w:del w:id="180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A2B662" wp14:editId="753BB8AC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CD6B6" id="Rovná spojnica 7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del>
  </w:p>
  <w:customXmlDelRangeStart w:id="181" w:author="Autor"/>
  <w:sdt>
    <w:sdtPr>
      <w:rPr>
        <w:szCs w:val="20"/>
      </w:rPr>
      <w:id w:val="1780293816"/>
      <w:placeholder>
        <w:docPart w:val="4AB4858D2A394E98B4938A4FBB9AB1B4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181"/>
      <w:p w14:paraId="403B112D" w14:textId="77777777" w:rsidR="0049695C" w:rsidRDefault="003522AC" w:rsidP="0049695C">
        <w:pPr>
          <w:pStyle w:val="Hlavika"/>
          <w:rPr>
            <w:del w:id="182" w:author="Autor"/>
            <w:noProof/>
          </w:rPr>
        </w:pPr>
        <w:del w:id="183" w:author="Autor">
          <w:r>
            <w:rPr>
              <w:szCs w:val="20"/>
            </w:rPr>
            <w:delText>11.02.2016</w:delText>
          </w:r>
        </w:del>
      </w:p>
      <w:customXmlDelRangeStart w:id="184" w:author="Autor"/>
    </w:sdtContent>
  </w:sdt>
  <w:customXmlDelRangeEnd w:id="184"/>
  <w:p w14:paraId="11A25C3B" w14:textId="0987F7D3" w:rsidR="0049695C" w:rsidRDefault="0049695C" w:rsidP="0049695C">
    <w:pPr>
      <w:pStyle w:val="Hlavika"/>
      <w:rPr>
        <w:ins w:id="185" w:author="Autor"/>
      </w:rPr>
    </w:pPr>
    <w:ins w:id="186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FE085" wp14:editId="6D85389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7" name="Rovná spojnic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779540" id="Rovná spojnica 7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  <v:shadow on="t" color="black" opacity="22937f" origin=",.5" offset="0,.63889mm"/>
              </v:line>
            </w:pict>
          </mc:Fallback>
        </mc:AlternateContent>
      </w:r>
    </w:ins>
  </w:p>
  <w:customXmlInsRangeStart w:id="187" w:author="Autor"/>
  <w:sdt>
    <w:sdtPr>
      <w:rPr>
        <w:szCs w:val="20"/>
      </w:rPr>
      <w:id w:val="2070840989"/>
      <w:placeholder>
        <w:docPart w:val="98B576F223374646A14231DECD0B965A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customXmlInsRangeEnd w:id="187"/>
      <w:p w14:paraId="1CB9115D" w14:textId="77777777" w:rsidR="0049695C" w:rsidRDefault="000B2829" w:rsidP="0049695C">
        <w:pPr>
          <w:pStyle w:val="Hlavika"/>
          <w:jc w:val="right"/>
        </w:pPr>
        <w:ins w:id="188" w:author="Autor">
          <w:r>
            <w:rPr>
              <w:szCs w:val="20"/>
            </w:rPr>
            <w:t>30.04.2019</w:t>
          </w:r>
        </w:ins>
      </w:p>
      <w:customXmlInsRangeStart w:id="189" w:author="Autor"/>
    </w:sdtContent>
  </w:sdt>
  <w:customXmlInsRangeEnd w:id="18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9EED" w14:textId="77777777" w:rsidR="00204E9F" w:rsidRDefault="00204E9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102BA"/>
    <w:rsid w:val="0002308C"/>
    <w:rsid w:val="000251CF"/>
    <w:rsid w:val="00045F20"/>
    <w:rsid w:val="00055EFA"/>
    <w:rsid w:val="000614E5"/>
    <w:rsid w:val="00062525"/>
    <w:rsid w:val="00071B7E"/>
    <w:rsid w:val="000B2829"/>
    <w:rsid w:val="000B2BAC"/>
    <w:rsid w:val="000B42BD"/>
    <w:rsid w:val="000C707E"/>
    <w:rsid w:val="000D06AC"/>
    <w:rsid w:val="000D0CEF"/>
    <w:rsid w:val="000D67D7"/>
    <w:rsid w:val="000D7DF6"/>
    <w:rsid w:val="000E01FF"/>
    <w:rsid w:val="00105536"/>
    <w:rsid w:val="00116695"/>
    <w:rsid w:val="00126FB0"/>
    <w:rsid w:val="00137085"/>
    <w:rsid w:val="00146E93"/>
    <w:rsid w:val="00154F86"/>
    <w:rsid w:val="001723B4"/>
    <w:rsid w:val="00174681"/>
    <w:rsid w:val="00174CFF"/>
    <w:rsid w:val="001804AA"/>
    <w:rsid w:val="0018333B"/>
    <w:rsid w:val="00183B6E"/>
    <w:rsid w:val="001906B2"/>
    <w:rsid w:val="00194E50"/>
    <w:rsid w:val="001B507C"/>
    <w:rsid w:val="001B704D"/>
    <w:rsid w:val="001F1A31"/>
    <w:rsid w:val="001F6C1F"/>
    <w:rsid w:val="0020437E"/>
    <w:rsid w:val="00204E9F"/>
    <w:rsid w:val="00210311"/>
    <w:rsid w:val="00226C03"/>
    <w:rsid w:val="00234C01"/>
    <w:rsid w:val="00246E56"/>
    <w:rsid w:val="0024799D"/>
    <w:rsid w:val="00264A86"/>
    <w:rsid w:val="002B60FE"/>
    <w:rsid w:val="002B7F67"/>
    <w:rsid w:val="002D6407"/>
    <w:rsid w:val="003014A6"/>
    <w:rsid w:val="00304A76"/>
    <w:rsid w:val="003169E9"/>
    <w:rsid w:val="00320CB7"/>
    <w:rsid w:val="003377A7"/>
    <w:rsid w:val="003522AC"/>
    <w:rsid w:val="00370182"/>
    <w:rsid w:val="00373B4B"/>
    <w:rsid w:val="003A2205"/>
    <w:rsid w:val="003C357E"/>
    <w:rsid w:val="003D36BC"/>
    <w:rsid w:val="003D5973"/>
    <w:rsid w:val="003E1630"/>
    <w:rsid w:val="003E7F82"/>
    <w:rsid w:val="004121CB"/>
    <w:rsid w:val="00416268"/>
    <w:rsid w:val="00425E67"/>
    <w:rsid w:val="00434749"/>
    <w:rsid w:val="0043507D"/>
    <w:rsid w:val="00450310"/>
    <w:rsid w:val="00473334"/>
    <w:rsid w:val="00485E99"/>
    <w:rsid w:val="00495B09"/>
    <w:rsid w:val="0049695C"/>
    <w:rsid w:val="004C1882"/>
    <w:rsid w:val="004C265C"/>
    <w:rsid w:val="004D4CA5"/>
    <w:rsid w:val="004D5C37"/>
    <w:rsid w:val="00517659"/>
    <w:rsid w:val="0052632E"/>
    <w:rsid w:val="00536634"/>
    <w:rsid w:val="00537375"/>
    <w:rsid w:val="00541358"/>
    <w:rsid w:val="00545F2E"/>
    <w:rsid w:val="005607DC"/>
    <w:rsid w:val="00586771"/>
    <w:rsid w:val="005A6852"/>
    <w:rsid w:val="005B4D82"/>
    <w:rsid w:val="005C1BA6"/>
    <w:rsid w:val="005C6623"/>
    <w:rsid w:val="00600A68"/>
    <w:rsid w:val="006153EE"/>
    <w:rsid w:val="006267ED"/>
    <w:rsid w:val="006300A5"/>
    <w:rsid w:val="00657DE3"/>
    <w:rsid w:val="00663AAC"/>
    <w:rsid w:val="0067650F"/>
    <w:rsid w:val="006C6EAC"/>
    <w:rsid w:val="006F5B6B"/>
    <w:rsid w:val="006F7B3D"/>
    <w:rsid w:val="00700482"/>
    <w:rsid w:val="00702B9D"/>
    <w:rsid w:val="00704186"/>
    <w:rsid w:val="00734769"/>
    <w:rsid w:val="007430CD"/>
    <w:rsid w:val="00761416"/>
    <w:rsid w:val="00796980"/>
    <w:rsid w:val="007A3EDA"/>
    <w:rsid w:val="007C1AB4"/>
    <w:rsid w:val="007D1521"/>
    <w:rsid w:val="007D64A5"/>
    <w:rsid w:val="0080301B"/>
    <w:rsid w:val="008111FF"/>
    <w:rsid w:val="00824158"/>
    <w:rsid w:val="0084550F"/>
    <w:rsid w:val="00864216"/>
    <w:rsid w:val="00880D4E"/>
    <w:rsid w:val="008849DB"/>
    <w:rsid w:val="008851D6"/>
    <w:rsid w:val="00897F52"/>
    <w:rsid w:val="008A21A6"/>
    <w:rsid w:val="008A7DBF"/>
    <w:rsid w:val="008D0D16"/>
    <w:rsid w:val="00922D99"/>
    <w:rsid w:val="00944BAA"/>
    <w:rsid w:val="00977107"/>
    <w:rsid w:val="009A0CC4"/>
    <w:rsid w:val="009A5B1B"/>
    <w:rsid w:val="009A73BC"/>
    <w:rsid w:val="009B44B8"/>
    <w:rsid w:val="009B58E2"/>
    <w:rsid w:val="009E3C68"/>
    <w:rsid w:val="009E4D71"/>
    <w:rsid w:val="009F28B6"/>
    <w:rsid w:val="009F3C32"/>
    <w:rsid w:val="00A0593A"/>
    <w:rsid w:val="00A10042"/>
    <w:rsid w:val="00A169F0"/>
    <w:rsid w:val="00A27886"/>
    <w:rsid w:val="00A3566C"/>
    <w:rsid w:val="00A40515"/>
    <w:rsid w:val="00A51431"/>
    <w:rsid w:val="00A55166"/>
    <w:rsid w:val="00A558DF"/>
    <w:rsid w:val="00A66C8D"/>
    <w:rsid w:val="00A72107"/>
    <w:rsid w:val="00A9035D"/>
    <w:rsid w:val="00AA2BAF"/>
    <w:rsid w:val="00AE2FBA"/>
    <w:rsid w:val="00AE7B2D"/>
    <w:rsid w:val="00AF6E7E"/>
    <w:rsid w:val="00B136A9"/>
    <w:rsid w:val="00B2741C"/>
    <w:rsid w:val="00B56A3A"/>
    <w:rsid w:val="00B65AFB"/>
    <w:rsid w:val="00B6694B"/>
    <w:rsid w:val="00B66F4A"/>
    <w:rsid w:val="00B70C93"/>
    <w:rsid w:val="00B742D8"/>
    <w:rsid w:val="00B83B6D"/>
    <w:rsid w:val="00BA5DD2"/>
    <w:rsid w:val="00BC4CE2"/>
    <w:rsid w:val="00BC5ACE"/>
    <w:rsid w:val="00BC7BE5"/>
    <w:rsid w:val="00BE13AF"/>
    <w:rsid w:val="00BE1982"/>
    <w:rsid w:val="00BF6F3E"/>
    <w:rsid w:val="00BF7EF4"/>
    <w:rsid w:val="00C16ED6"/>
    <w:rsid w:val="00C20685"/>
    <w:rsid w:val="00C571C4"/>
    <w:rsid w:val="00C73C5E"/>
    <w:rsid w:val="00C8196B"/>
    <w:rsid w:val="00C84131"/>
    <w:rsid w:val="00CB1D0C"/>
    <w:rsid w:val="00CD2369"/>
    <w:rsid w:val="00CE5BD7"/>
    <w:rsid w:val="00D01485"/>
    <w:rsid w:val="00D036EE"/>
    <w:rsid w:val="00D31DB6"/>
    <w:rsid w:val="00D378B7"/>
    <w:rsid w:val="00DB3D85"/>
    <w:rsid w:val="00DB76B0"/>
    <w:rsid w:val="00DC1779"/>
    <w:rsid w:val="00DC32E0"/>
    <w:rsid w:val="00DD55EE"/>
    <w:rsid w:val="00DD5F9C"/>
    <w:rsid w:val="00DE3233"/>
    <w:rsid w:val="00DF4698"/>
    <w:rsid w:val="00E00A4F"/>
    <w:rsid w:val="00E118AD"/>
    <w:rsid w:val="00E16114"/>
    <w:rsid w:val="00E41FDA"/>
    <w:rsid w:val="00E434A1"/>
    <w:rsid w:val="00E7430E"/>
    <w:rsid w:val="00E756DD"/>
    <w:rsid w:val="00E937FB"/>
    <w:rsid w:val="00EB06A2"/>
    <w:rsid w:val="00ED16EF"/>
    <w:rsid w:val="00ED7885"/>
    <w:rsid w:val="00EE1038"/>
    <w:rsid w:val="00EE3BDC"/>
    <w:rsid w:val="00EF0637"/>
    <w:rsid w:val="00F02503"/>
    <w:rsid w:val="00F04C68"/>
    <w:rsid w:val="00F11A7B"/>
    <w:rsid w:val="00F14440"/>
    <w:rsid w:val="00F147E9"/>
    <w:rsid w:val="00F14F1A"/>
    <w:rsid w:val="00F304A2"/>
    <w:rsid w:val="00F3121B"/>
    <w:rsid w:val="00F56928"/>
    <w:rsid w:val="00F602EE"/>
    <w:rsid w:val="00F84B30"/>
    <w:rsid w:val="00F860EB"/>
    <w:rsid w:val="00F96D37"/>
    <w:rsid w:val="00FA5B8C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11DB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02B9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02B9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702B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26DF945A8CF426A9581858B86E958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E48D6D-1D6B-4171-870C-1BE33B26AB94}"/>
      </w:docPartPr>
      <w:docPartBody>
        <w:p w:rsidR="00281D9A" w:rsidRDefault="000514A1" w:rsidP="000514A1">
          <w:pPr>
            <w:pStyle w:val="426DF945A8CF426A9581858B86E9588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849D4A2FEDA5480BAB0F0885556F0B7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5FFAF-CCB7-4FC5-8874-5AAC1C0F1226}"/>
      </w:docPartPr>
      <w:docPartBody>
        <w:p w:rsidR="00281D9A" w:rsidRDefault="000514A1" w:rsidP="000514A1">
          <w:pPr>
            <w:pStyle w:val="849D4A2FEDA5480BAB0F0885556F0B70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8B576F223374646A14231DECD0B96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9C1D04-2E21-40CB-BFBF-B8D0F6C19E1F}"/>
      </w:docPartPr>
      <w:docPartBody>
        <w:p w:rsidR="00914288" w:rsidRDefault="00281D9A" w:rsidP="00281D9A">
          <w:pPr>
            <w:pStyle w:val="98B576F223374646A14231DECD0B965A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1A7FF3468B54422AAF9A6783F13940D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655CED-5F30-4670-BB46-90DEFAE96A7A}"/>
      </w:docPartPr>
      <w:docPartBody>
        <w:p w:rsidR="00000000" w:rsidRDefault="000514A1">
          <w:pPr>
            <w:pStyle w:val="1A7FF3468B54422AAF9A6783F13940D8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42B5BDF6AD44585972A8ED5EB5E35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39FDC75-2D8D-4981-8A7E-787451A1ED8A}"/>
      </w:docPartPr>
      <w:docPartBody>
        <w:p w:rsidR="00000000" w:rsidRDefault="000514A1">
          <w:pPr>
            <w:pStyle w:val="A42B5BDF6AD44585972A8ED5EB5E35F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E86429352E54A32A6D85612FA581F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4B699C3-E322-42A4-AD94-C228A3620735}"/>
      </w:docPartPr>
      <w:docPartBody>
        <w:p w:rsidR="00000000" w:rsidRDefault="00CD05DF">
          <w:pPr>
            <w:pStyle w:val="5E86429352E54A32A6D85612FA581F1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AB4858D2A394E98B4938A4FBB9AB1B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DBB26B-9392-49E6-9836-DBBD5C32B008}"/>
      </w:docPartPr>
      <w:docPartBody>
        <w:p w:rsidR="00000000" w:rsidRDefault="00281D9A">
          <w:pPr>
            <w:pStyle w:val="4AB4858D2A394E98B4938A4FBB9AB1B4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8BB"/>
    <w:rsid w:val="00012DD7"/>
    <w:rsid w:val="00025A4B"/>
    <w:rsid w:val="0003522C"/>
    <w:rsid w:val="000514A1"/>
    <w:rsid w:val="000877DF"/>
    <w:rsid w:val="00113500"/>
    <w:rsid w:val="0012574B"/>
    <w:rsid w:val="00150AF1"/>
    <w:rsid w:val="001B5059"/>
    <w:rsid w:val="001D66F8"/>
    <w:rsid w:val="002113AA"/>
    <w:rsid w:val="00231308"/>
    <w:rsid w:val="002323CB"/>
    <w:rsid w:val="002675FA"/>
    <w:rsid w:val="002739E3"/>
    <w:rsid w:val="00281D9A"/>
    <w:rsid w:val="002C6CB3"/>
    <w:rsid w:val="002E7898"/>
    <w:rsid w:val="00313C9D"/>
    <w:rsid w:val="003859DB"/>
    <w:rsid w:val="00393CE8"/>
    <w:rsid w:val="00421280"/>
    <w:rsid w:val="004D74F0"/>
    <w:rsid w:val="00576B81"/>
    <w:rsid w:val="00583191"/>
    <w:rsid w:val="006E4C2F"/>
    <w:rsid w:val="00705BEA"/>
    <w:rsid w:val="00714E01"/>
    <w:rsid w:val="00715F6B"/>
    <w:rsid w:val="007611EB"/>
    <w:rsid w:val="00781FF6"/>
    <w:rsid w:val="007E62C5"/>
    <w:rsid w:val="00804490"/>
    <w:rsid w:val="00882C39"/>
    <w:rsid w:val="00914288"/>
    <w:rsid w:val="009144C4"/>
    <w:rsid w:val="00920856"/>
    <w:rsid w:val="009812B8"/>
    <w:rsid w:val="00982F76"/>
    <w:rsid w:val="00997583"/>
    <w:rsid w:val="009B0EDA"/>
    <w:rsid w:val="00A55BE5"/>
    <w:rsid w:val="00AA105D"/>
    <w:rsid w:val="00B81792"/>
    <w:rsid w:val="00BC1264"/>
    <w:rsid w:val="00BC6DF7"/>
    <w:rsid w:val="00C30E9D"/>
    <w:rsid w:val="00C9143E"/>
    <w:rsid w:val="00CB1FA3"/>
    <w:rsid w:val="00CD05DF"/>
    <w:rsid w:val="00D33F93"/>
    <w:rsid w:val="00D77C82"/>
    <w:rsid w:val="00DF5959"/>
    <w:rsid w:val="00EA40E1"/>
    <w:rsid w:val="00EC4179"/>
    <w:rsid w:val="00EF27AE"/>
    <w:rsid w:val="00EF3B27"/>
    <w:rsid w:val="00F26179"/>
    <w:rsid w:val="00F32770"/>
    <w:rsid w:val="00F508C7"/>
    <w:rsid w:val="00FA7385"/>
    <w:rsid w:val="00FB454F"/>
    <w:rsid w:val="00FB6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81D9A"/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3F7802C6CAA04230A26B6B39D0729C92">
    <w:name w:val="3F7802C6CAA04230A26B6B39D0729C92"/>
    <w:rsid w:val="002113AA"/>
  </w:style>
  <w:style w:type="paragraph" w:customStyle="1" w:styleId="426DF945A8CF426A9581858B86E9588B">
    <w:name w:val="426DF945A8CF426A9581858B86E9588B"/>
    <w:rsid w:val="000514A1"/>
  </w:style>
  <w:style w:type="paragraph" w:customStyle="1" w:styleId="849D4A2FEDA5480BAB0F0885556F0B70">
    <w:name w:val="849D4A2FEDA5480BAB0F0885556F0B70"/>
    <w:rsid w:val="000514A1"/>
  </w:style>
  <w:style w:type="paragraph" w:customStyle="1" w:styleId="98B576F223374646A14231DECD0B965A">
    <w:name w:val="98B576F223374646A14231DECD0B965A"/>
    <w:rsid w:val="00281D9A"/>
  </w:style>
  <w:style w:type="paragraph" w:customStyle="1" w:styleId="DE0FD01273F746B1A7B9F4252D2AF48F">
    <w:name w:val="DE0FD01273F746B1A7B9F4252D2AF48F"/>
    <w:pPr>
      <w:spacing w:after="160" w:line="259" w:lineRule="auto"/>
    </w:pPr>
  </w:style>
  <w:style w:type="paragraph" w:customStyle="1" w:styleId="C8FF13272419405882A345C3A9D92F24">
    <w:name w:val="C8FF13272419405882A345C3A9D92F24"/>
    <w:pPr>
      <w:spacing w:after="160" w:line="259" w:lineRule="auto"/>
    </w:pPr>
  </w:style>
  <w:style w:type="paragraph" w:customStyle="1" w:styleId="4A9270B5B2164A53B9D5CD9344160C01">
    <w:name w:val="4A9270B5B2164A53B9D5CD9344160C01"/>
    <w:pPr>
      <w:spacing w:after="160" w:line="259" w:lineRule="auto"/>
    </w:pPr>
  </w:style>
  <w:style w:type="paragraph" w:customStyle="1" w:styleId="26705CC9D79641BEB35BC445052ED894">
    <w:name w:val="26705CC9D79641BEB35BC445052ED894"/>
    <w:pPr>
      <w:spacing w:after="160" w:line="259" w:lineRule="auto"/>
    </w:pPr>
  </w:style>
  <w:style w:type="paragraph" w:customStyle="1" w:styleId="1A7FF3468B54422AAF9A6783F13940D8">
    <w:name w:val="1A7FF3468B54422AAF9A6783F13940D8"/>
    <w:pPr>
      <w:spacing w:after="160" w:line="259" w:lineRule="auto"/>
    </w:pPr>
  </w:style>
  <w:style w:type="paragraph" w:customStyle="1" w:styleId="A42B5BDF6AD44585972A8ED5EB5E35F7">
    <w:name w:val="A42B5BDF6AD44585972A8ED5EB5E35F7"/>
    <w:pPr>
      <w:spacing w:after="160" w:line="259" w:lineRule="auto"/>
    </w:pPr>
  </w:style>
  <w:style w:type="paragraph" w:customStyle="1" w:styleId="5E86429352E54A32A6D85612FA581F13">
    <w:name w:val="5E86429352E54A32A6D85612FA581F13"/>
    <w:pPr>
      <w:spacing w:after="160" w:line="259" w:lineRule="auto"/>
    </w:pPr>
  </w:style>
  <w:style w:type="paragraph" w:customStyle="1" w:styleId="4AB4858D2A394E98B4938A4FBB9AB1B4">
    <w:name w:val="4AB4858D2A394E98B4938A4FBB9AB1B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156BD-E58F-4D3F-BF54-76593CC9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2019-04-11T15:35:00Z</dcterms:created>
  <dcterms:modified xsi:type="dcterms:W3CDTF">2019-04-29T11:31:00Z</dcterms:modified>
</cp:coreProperties>
</file>